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D60AE3" w:rsidRPr="00B15B24" w14:paraId="0529442F" w14:textId="77777777" w:rsidTr="00D60AE3">
        <w:tc>
          <w:tcPr>
            <w:tcW w:w="4428" w:type="dxa"/>
          </w:tcPr>
          <w:p w14:paraId="7AD661F8" w14:textId="77777777" w:rsidR="00D60AE3" w:rsidRPr="00D15A93" w:rsidRDefault="00D60AE3" w:rsidP="00D60AE3">
            <w:pPr>
              <w:tabs>
                <w:tab w:val="left" w:pos="851"/>
              </w:tabs>
            </w:pPr>
            <w:bookmarkStart w:id="0" w:name="_Toc201287291"/>
            <w:r w:rsidRPr="00D15A93">
              <w:t>From:</w:t>
            </w:r>
            <w:r w:rsidRPr="00D15A93">
              <w:tab/>
              <w:t>e-NAV Committee</w:t>
            </w:r>
          </w:p>
        </w:tc>
        <w:tc>
          <w:tcPr>
            <w:tcW w:w="5461" w:type="dxa"/>
          </w:tcPr>
          <w:p w14:paraId="0D796520" w14:textId="77777777" w:rsidR="00D60AE3" w:rsidRPr="00D15A93" w:rsidRDefault="00D60AE3" w:rsidP="00D60AE3">
            <w:pPr>
              <w:pStyle w:val="Header"/>
              <w:jc w:val="right"/>
            </w:pPr>
            <w:proofErr w:type="gramStart"/>
            <w:r>
              <w:t>e</w:t>
            </w:r>
            <w:proofErr w:type="gramEnd"/>
            <w:r>
              <w:t>-NAV12/output/2</w:t>
            </w:r>
          </w:p>
        </w:tc>
      </w:tr>
      <w:tr w:rsidR="00D60AE3" w:rsidRPr="00B15B24" w14:paraId="6EE17272" w14:textId="77777777" w:rsidTr="00D60AE3">
        <w:tc>
          <w:tcPr>
            <w:tcW w:w="4428" w:type="dxa"/>
          </w:tcPr>
          <w:p w14:paraId="1B298476" w14:textId="77777777" w:rsidR="00D60AE3" w:rsidRPr="00D15A93" w:rsidRDefault="00D60AE3" w:rsidP="00D60AE3">
            <w:pPr>
              <w:tabs>
                <w:tab w:val="left" w:pos="851"/>
              </w:tabs>
            </w:pPr>
            <w:r w:rsidRPr="00D15A93">
              <w:t>To:</w:t>
            </w:r>
            <w:r w:rsidRPr="00D15A93">
              <w:tab/>
            </w:r>
            <w:r>
              <w:t>IALA Council</w:t>
            </w:r>
          </w:p>
        </w:tc>
        <w:tc>
          <w:tcPr>
            <w:tcW w:w="5461" w:type="dxa"/>
          </w:tcPr>
          <w:p w14:paraId="22CB5DFD" w14:textId="77777777" w:rsidR="00D60AE3" w:rsidRPr="00D15A93" w:rsidRDefault="00D60AE3" w:rsidP="00D60AE3">
            <w:pPr>
              <w:jc w:val="right"/>
            </w:pPr>
            <w:r>
              <w:t>28</w:t>
            </w:r>
            <w:r w:rsidRPr="00D15A93">
              <w:t xml:space="preserve"> </w:t>
            </w:r>
            <w:r>
              <w:t>September</w:t>
            </w:r>
            <w:r w:rsidRPr="00D15A93">
              <w:t xml:space="preserve"> 2012</w:t>
            </w:r>
          </w:p>
        </w:tc>
      </w:tr>
    </w:tbl>
    <w:p w14:paraId="59F080D0" w14:textId="77777777" w:rsidR="00B45EA2" w:rsidRDefault="00B45EA2" w:rsidP="00D60AE3">
      <w:pPr>
        <w:pStyle w:val="Title"/>
        <w:jc w:val="left"/>
      </w:pPr>
    </w:p>
    <w:bookmarkEnd w:id="0"/>
    <w:p w14:paraId="7A8AA013" w14:textId="77777777" w:rsidR="00D60AE3" w:rsidRDefault="00D60AE3" w:rsidP="00D60AE3">
      <w:pPr>
        <w:pStyle w:val="Title"/>
      </w:pPr>
      <w:r>
        <w:t>Information Paper</w:t>
      </w:r>
    </w:p>
    <w:p w14:paraId="332BE40D" w14:textId="77777777" w:rsidR="00D60AE3" w:rsidRPr="009654D1" w:rsidRDefault="00D60AE3" w:rsidP="00D60AE3">
      <w:pPr>
        <w:pStyle w:val="Title"/>
      </w:pPr>
      <w:r>
        <w:t>Proposed revision of the e-NAV Committee’s Work Programme</w:t>
      </w:r>
    </w:p>
    <w:p w14:paraId="35D896F9" w14:textId="77777777" w:rsidR="00D60AE3" w:rsidRDefault="00D60AE3" w:rsidP="00D60AE3">
      <w:pPr>
        <w:pStyle w:val="Heading1"/>
        <w:numPr>
          <w:ilvl w:val="0"/>
          <w:numId w:val="21"/>
        </w:numPr>
      </w:pPr>
      <w:r>
        <w:t>Summary</w:t>
      </w:r>
    </w:p>
    <w:p w14:paraId="5124968A" w14:textId="77777777" w:rsidR="00D60AE3" w:rsidRPr="00760DF9" w:rsidRDefault="00D60AE3" w:rsidP="00D60AE3">
      <w:pPr>
        <w:pStyle w:val="BodyText"/>
      </w:pPr>
      <w:r>
        <w:t xml:space="preserve">This information paper indicates the changes requested by the e-NAV Committee to its Work Programme, following its last meeting. </w:t>
      </w:r>
      <w:r w:rsidRPr="00D60AE3">
        <w:rPr>
          <w:rFonts w:cs="Arial"/>
        </w:rPr>
        <w:t xml:space="preserve"> Changes made to the programme approved by the Council at its </w:t>
      </w:r>
      <w:r>
        <w:rPr>
          <w:rFonts w:cs="Arial"/>
          <w:highlight w:val="yellow"/>
        </w:rPr>
        <w:t>53</w:t>
      </w:r>
      <w:r w:rsidRPr="00D60AE3">
        <w:rPr>
          <w:rFonts w:cs="Arial"/>
          <w:highlight w:val="yellow"/>
          <w:vertAlign w:val="superscript"/>
        </w:rPr>
        <w:t>rd</w:t>
      </w:r>
      <w:r w:rsidRPr="00D60AE3">
        <w:rPr>
          <w:rFonts w:cs="Arial"/>
        </w:rPr>
        <w:t xml:space="preserve"> session have been highlighted</w:t>
      </w:r>
      <w:r>
        <w:rPr>
          <w:rFonts w:cs="Arial"/>
        </w:rPr>
        <w:t>.</w:t>
      </w:r>
    </w:p>
    <w:p w14:paraId="03AFFBEF" w14:textId="77777777" w:rsidR="00D60AE3" w:rsidRDefault="00D60AE3" w:rsidP="00D60AE3">
      <w:pPr>
        <w:pStyle w:val="Heading1"/>
        <w:numPr>
          <w:ilvl w:val="0"/>
          <w:numId w:val="21"/>
        </w:numPr>
      </w:pPr>
      <w:r>
        <w:t>Background</w:t>
      </w:r>
    </w:p>
    <w:p w14:paraId="1160C476" w14:textId="77777777" w:rsidR="00B45EA2" w:rsidRPr="007A5AF4" w:rsidRDefault="00B45EA2" w:rsidP="00B45EA2">
      <w:pPr>
        <w:pStyle w:val="BodyText"/>
        <w:rPr>
          <w:rFonts w:cs="Arial"/>
        </w:rPr>
      </w:pPr>
      <w:proofErr w:type="gramStart"/>
      <w:r w:rsidRPr="007A5AF4">
        <w:rPr>
          <w:rFonts w:cs="Arial"/>
        </w:rPr>
        <w:t>e</w:t>
      </w:r>
      <w:proofErr w:type="gramEnd"/>
      <w:r w:rsidRPr="007A5AF4">
        <w:rPr>
          <w:rFonts w:cs="Arial"/>
        </w:rPr>
        <w:t>-Navigation is an holistic concept of enhanced navigation through electronic systems, based on user needs and derived user requirements.  In particular, the e-Navigation concept simultaneously targets:</w:t>
      </w:r>
    </w:p>
    <w:p w14:paraId="485DA507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the</w:t>
      </w:r>
      <w:proofErr w:type="gramEnd"/>
      <w:r w:rsidRPr="007A5AF4">
        <w:t xml:space="preserve"> harmonization of </w:t>
      </w:r>
      <w:proofErr w:type="spellStart"/>
      <w:r w:rsidRPr="007A5AF4">
        <w:t>shipborne</w:t>
      </w:r>
      <w:proofErr w:type="spellEnd"/>
      <w:r w:rsidRPr="007A5AF4">
        <w:t xml:space="preserve"> and shore-based functionality;</w:t>
      </w:r>
    </w:p>
    <w:p w14:paraId="4B90E64B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the</w:t>
      </w:r>
      <w:proofErr w:type="gramEnd"/>
      <w:r w:rsidRPr="007A5AF4">
        <w:t xml:space="preserve"> harmonization of shore-based operational and technical functionalities and services of different shore-based stake-holders;</w:t>
      </w:r>
    </w:p>
    <w:p w14:paraId="10DFA28A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multi</w:t>
      </w:r>
      <w:proofErr w:type="gramEnd"/>
      <w:r w:rsidRPr="007A5AF4">
        <w:t>-dimensional quality improvements of shore-based operational and technical services;</w:t>
      </w:r>
    </w:p>
    <w:p w14:paraId="6E6B530F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demonstration</w:t>
      </w:r>
      <w:proofErr w:type="gramEnd"/>
      <w:r w:rsidRPr="007A5AF4">
        <w:t xml:space="preserve"> of service levels achieved, using appropriate management and engineering methods.</w:t>
      </w:r>
    </w:p>
    <w:p w14:paraId="265E58DE" w14:textId="77777777" w:rsidR="00B45EA2" w:rsidRPr="007A5AF4" w:rsidRDefault="00B45EA2" w:rsidP="00B45EA2">
      <w:pPr>
        <w:pStyle w:val="BodyText"/>
        <w:rPr>
          <w:rFonts w:cs="Arial"/>
        </w:rPr>
      </w:pPr>
      <w:r w:rsidRPr="007A5AF4">
        <w:rPr>
          <w:rFonts w:cs="Arial"/>
        </w:rPr>
        <w:t>The e-NAV Committee deals with:</w:t>
      </w:r>
    </w:p>
    <w:p w14:paraId="0C83FE37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progressive</w:t>
      </w:r>
      <w:proofErr w:type="gramEnd"/>
      <w:r w:rsidRPr="007A5AF4">
        <w:t xml:space="preserve"> contributions to IMO and other relevant international bodies to support the IMO stated ‘core goals’ and ‘key strategic elements’ of its e-Navigation concept and to reap its intended, stated ‘benefits’;</w:t>
      </w:r>
    </w:p>
    <w:p w14:paraId="3EBC34FC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harmonized</w:t>
      </w:r>
      <w:proofErr w:type="gramEnd"/>
      <w:r w:rsidRPr="007A5AF4">
        <w:t xml:space="preserve"> derivation of user requirements from stated user needs, both existing and new, regarding shore-based operational services as well as technical services and systems, in close liaison with other IALA Committees;</w:t>
      </w:r>
    </w:p>
    <w:p w14:paraId="55497971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the</w:t>
      </w:r>
      <w:proofErr w:type="gramEnd"/>
      <w:r w:rsidRPr="007A5AF4">
        <w:t xml:space="preserve"> appropriate description of operational presentation surfaces to shore-based users, employing the methodology of information portrayal;</w:t>
      </w:r>
    </w:p>
    <w:p w14:paraId="7EC4D257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radio</w:t>
      </w:r>
      <w:proofErr w:type="gramEnd"/>
      <w:r w:rsidRPr="007A5AF4">
        <w:t xml:space="preserve"> navigation and communications services and systems for the provision of integrated electronic navigation information (including AIS, GNSS, etc.);</w:t>
      </w:r>
    </w:p>
    <w:p w14:paraId="5FC66231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the</w:t>
      </w:r>
      <w:proofErr w:type="gramEnd"/>
      <w:r w:rsidRPr="007A5AF4">
        <w:t xml:space="preserve"> architectural aspects of IMO’s e-Navigation concept, in particular regarding harmonized concepts such as the (IALA) Universal Maritime Data Model (UMDM), the (IALA) Maritime Data Exchange Format (MDEF), and the IALA Common Shore-based System Architecture (CSSA);</w:t>
      </w:r>
    </w:p>
    <w:p w14:paraId="58B1E51D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proofErr w:type="gramStart"/>
      <w:r w:rsidRPr="007A5AF4">
        <w:t>the</w:t>
      </w:r>
      <w:proofErr w:type="gramEnd"/>
      <w:r w:rsidRPr="007A5AF4">
        <w:t xml:space="preserve"> impact of IMO’s e-Navigation concept on the Work Programme of IALA.</w:t>
      </w:r>
    </w:p>
    <w:p w14:paraId="3BAF7848" w14:textId="77777777" w:rsidR="00B45EA2" w:rsidRPr="007A5AF4" w:rsidRDefault="00B45EA2" w:rsidP="00B45EA2">
      <w:pPr>
        <w:pStyle w:val="BodyText"/>
        <w:rPr>
          <w:rFonts w:cs="Arial"/>
        </w:rPr>
      </w:pPr>
      <w:r w:rsidRPr="007A5AF4">
        <w:rPr>
          <w:rFonts w:cs="Arial"/>
        </w:rPr>
        <w:t>In the work of the Committee, the following general aspects are to be taken into consideration:</w:t>
      </w:r>
    </w:p>
    <w:p w14:paraId="55A62777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r w:rsidRPr="007A5AF4">
        <w:t>Strategic focus of IALA;</w:t>
      </w:r>
    </w:p>
    <w:p w14:paraId="6244DABE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r w:rsidRPr="007A5AF4">
        <w:t>Harmonized use of definitions and terms;</w:t>
      </w:r>
    </w:p>
    <w:p w14:paraId="0688950D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r w:rsidRPr="007A5AF4">
        <w:t>Concepts associated with risk Assessment / management;</w:t>
      </w:r>
    </w:p>
    <w:p w14:paraId="40CAC806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r w:rsidRPr="007A5AF4">
        <w:t>IMO e-Navigation strategy;</w:t>
      </w:r>
    </w:p>
    <w:p w14:paraId="3E685FC7" w14:textId="77777777" w:rsidR="00B45EA2" w:rsidRPr="007A5AF4" w:rsidRDefault="00B45EA2" w:rsidP="00B45EA2">
      <w:pPr>
        <w:pStyle w:val="Bullet1"/>
        <w:numPr>
          <w:ilvl w:val="0"/>
          <w:numId w:val="17"/>
        </w:numPr>
      </w:pPr>
      <w:r w:rsidRPr="007A5AF4">
        <w:lastRenderedPageBreak/>
        <w:t>Work Programme 2010 – 2014.</w:t>
      </w:r>
    </w:p>
    <w:p w14:paraId="452F27B7" w14:textId="77777777" w:rsidR="00B45EA2" w:rsidRPr="007A5AF4" w:rsidRDefault="00B45EA2" w:rsidP="00B45EA2"/>
    <w:tbl>
      <w:tblPr>
        <w:tblW w:w="10415" w:type="dxa"/>
        <w:jc w:val="center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2"/>
        <w:gridCol w:w="1236"/>
        <w:gridCol w:w="1182"/>
        <w:gridCol w:w="2398"/>
        <w:gridCol w:w="1957"/>
      </w:tblGrid>
      <w:tr w:rsidR="00B45EA2" w:rsidRPr="007A5AF4" w14:paraId="3F5DF346" w14:textId="77777777" w:rsidTr="00D60AE3">
        <w:trPr>
          <w:cantSplit/>
          <w:tblHeader/>
          <w:jc w:val="center"/>
        </w:trPr>
        <w:tc>
          <w:tcPr>
            <w:tcW w:w="3642" w:type="dxa"/>
            <w:tcBorders>
              <w:bottom w:val="thickThinSmallGap" w:sz="24" w:space="0" w:color="auto"/>
            </w:tcBorders>
            <w:vAlign w:val="center"/>
          </w:tcPr>
          <w:p w14:paraId="3D1369D4" w14:textId="77777777" w:rsidR="00B45EA2" w:rsidRPr="007A5AF4" w:rsidRDefault="00B45EA2" w:rsidP="00D60AE3">
            <w:pPr>
              <w:jc w:val="center"/>
            </w:pPr>
            <w:r w:rsidRPr="007A5AF4">
              <w:t>Task</w:t>
            </w:r>
          </w:p>
        </w:tc>
        <w:tc>
          <w:tcPr>
            <w:tcW w:w="1236" w:type="dxa"/>
            <w:tcBorders>
              <w:bottom w:val="thickThinSmallGap" w:sz="24" w:space="0" w:color="auto"/>
            </w:tcBorders>
            <w:vAlign w:val="center"/>
          </w:tcPr>
          <w:p w14:paraId="2CCFB565" w14:textId="77777777" w:rsidR="00B45EA2" w:rsidRPr="007A5AF4" w:rsidRDefault="00B45EA2" w:rsidP="00D60AE3">
            <w:pPr>
              <w:jc w:val="center"/>
            </w:pPr>
            <w:r w:rsidRPr="007A5AF4">
              <w:t>Estimated number of sessions</w:t>
            </w:r>
          </w:p>
        </w:tc>
        <w:tc>
          <w:tcPr>
            <w:tcW w:w="1182" w:type="dxa"/>
            <w:tcBorders>
              <w:bottom w:val="thickThinSmallGap" w:sz="24" w:space="0" w:color="auto"/>
            </w:tcBorders>
            <w:vAlign w:val="center"/>
          </w:tcPr>
          <w:p w14:paraId="376EB331" w14:textId="77777777" w:rsidR="00B45EA2" w:rsidRPr="007A5AF4" w:rsidRDefault="00B45EA2" w:rsidP="00D60AE3">
            <w:pPr>
              <w:jc w:val="center"/>
            </w:pPr>
            <w:r w:rsidRPr="007A5AF4">
              <w:t>WG</w:t>
            </w:r>
          </w:p>
        </w:tc>
        <w:tc>
          <w:tcPr>
            <w:tcW w:w="2398" w:type="dxa"/>
            <w:tcBorders>
              <w:bottom w:val="thickThinSmallGap" w:sz="24" w:space="0" w:color="auto"/>
            </w:tcBorders>
            <w:vAlign w:val="center"/>
          </w:tcPr>
          <w:p w14:paraId="2CDD2DED" w14:textId="77777777" w:rsidR="00B45EA2" w:rsidRPr="007A5AF4" w:rsidRDefault="00B45EA2" w:rsidP="00D60AE3">
            <w:pPr>
              <w:jc w:val="center"/>
            </w:pPr>
            <w:r w:rsidRPr="007A5AF4">
              <w:t>Deliverable</w:t>
            </w:r>
          </w:p>
        </w:tc>
        <w:tc>
          <w:tcPr>
            <w:tcW w:w="1957" w:type="dxa"/>
            <w:tcBorders>
              <w:bottom w:val="thickThinSmallGap" w:sz="24" w:space="0" w:color="auto"/>
            </w:tcBorders>
            <w:vAlign w:val="center"/>
          </w:tcPr>
          <w:p w14:paraId="3C37AFBE" w14:textId="77777777" w:rsidR="00B45EA2" w:rsidRPr="007A5AF4" w:rsidRDefault="00B45EA2" w:rsidP="00D60AE3">
            <w:pPr>
              <w:jc w:val="center"/>
            </w:pPr>
            <w:r w:rsidRPr="007A5AF4">
              <w:t>Strategy element(s)</w:t>
            </w:r>
          </w:p>
        </w:tc>
      </w:tr>
      <w:tr w:rsidR="00B45EA2" w:rsidRPr="007A5AF4" w14:paraId="3E15667A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24AA9D0" w14:textId="77777777" w:rsidR="00B45EA2" w:rsidRPr="007A5AF4" w:rsidRDefault="00B45EA2" w:rsidP="00D60AE3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Strategy and operations, User requirements)</w:t>
            </w:r>
          </w:p>
        </w:tc>
        <w:tc>
          <w:tcPr>
            <w:tcW w:w="1236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55613AD2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0E1A7537" w14:textId="77777777" w:rsidR="00B45EA2" w:rsidRPr="007A5AF4" w:rsidRDefault="00B45EA2" w:rsidP="00D60AE3">
            <w:pPr>
              <w:spacing w:before="40" w:after="40"/>
              <w:jc w:val="center"/>
              <w:rPr>
                <w:strike/>
              </w:rPr>
            </w:pPr>
          </w:p>
        </w:tc>
        <w:tc>
          <w:tcPr>
            <w:tcW w:w="2398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280F7A2D" w14:textId="77777777" w:rsidR="00B45EA2" w:rsidRPr="007A5AF4" w:rsidRDefault="00B45EA2" w:rsidP="00D60AE3">
            <w:pPr>
              <w:spacing w:before="40" w:after="40"/>
              <w:rPr>
                <w:strike/>
              </w:rPr>
            </w:pPr>
          </w:p>
        </w:tc>
        <w:tc>
          <w:tcPr>
            <w:tcW w:w="1957" w:type="dxa"/>
            <w:tcBorders>
              <w:top w:val="thickThinSmallGap" w:sz="24" w:space="0" w:color="auto"/>
            </w:tcBorders>
            <w:shd w:val="clear" w:color="auto" w:fill="B3B3B3"/>
            <w:vAlign w:val="center"/>
          </w:tcPr>
          <w:p w14:paraId="74CED6DA" w14:textId="77777777" w:rsidR="00B45EA2" w:rsidRPr="007A5AF4" w:rsidRDefault="00B45EA2" w:rsidP="00D60AE3">
            <w:pPr>
              <w:spacing w:before="40" w:after="40"/>
              <w:jc w:val="center"/>
              <w:rPr>
                <w:strike/>
              </w:rPr>
            </w:pPr>
          </w:p>
        </w:tc>
      </w:tr>
      <w:tr w:rsidR="00B45EA2" w:rsidRPr="007A5AF4" w14:paraId="6B61ED2E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60924C5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7"/>
              </w:numPr>
              <w:rPr>
                <w:rFonts w:cs="Arial"/>
                <w:caps/>
              </w:rPr>
            </w:pPr>
            <w:r w:rsidRPr="007A5AF4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7D47A3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7</w:t>
            </w:r>
          </w:p>
        </w:tc>
        <w:tc>
          <w:tcPr>
            <w:tcW w:w="1182" w:type="dxa"/>
            <w:vAlign w:val="center"/>
          </w:tcPr>
          <w:p w14:paraId="6D61C2AF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</w:t>
            </w:r>
          </w:p>
        </w:tc>
        <w:tc>
          <w:tcPr>
            <w:tcW w:w="2398" w:type="dxa"/>
            <w:vAlign w:val="center"/>
          </w:tcPr>
          <w:p w14:paraId="5A769594" w14:textId="77777777" w:rsidR="00B45EA2" w:rsidRPr="007A5AF4" w:rsidRDefault="00B45EA2" w:rsidP="00D60AE3">
            <w:pPr>
              <w:spacing w:before="40" w:after="40"/>
            </w:pPr>
            <w:r w:rsidRPr="007A5AF4">
              <w:t>Inputs to NAV, COMSAR, STW  &amp; CG</w:t>
            </w:r>
          </w:p>
        </w:tc>
        <w:tc>
          <w:tcPr>
            <w:tcW w:w="1957" w:type="dxa"/>
            <w:vAlign w:val="center"/>
          </w:tcPr>
          <w:p w14:paraId="12553F16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</w:t>
            </w:r>
          </w:p>
        </w:tc>
      </w:tr>
      <w:tr w:rsidR="00B45EA2" w:rsidRPr="007A5AF4" w14:paraId="3FF3D36C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6D4F4C6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40"/>
              </w:numPr>
              <w:rPr>
                <w:rFonts w:cs="Arial"/>
                <w:caps/>
              </w:rPr>
            </w:pPr>
            <w:r w:rsidRPr="007A5AF4">
              <w:rPr>
                <w:rFonts w:cs="Arial"/>
              </w:rPr>
              <w:t>Review and update IALA Strategy for e-Navigation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2BF1B8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vAlign w:val="center"/>
          </w:tcPr>
          <w:p w14:paraId="089014D0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</w:t>
            </w:r>
          </w:p>
        </w:tc>
        <w:tc>
          <w:tcPr>
            <w:tcW w:w="2398" w:type="dxa"/>
            <w:vAlign w:val="center"/>
          </w:tcPr>
          <w:p w14:paraId="1A7B3254" w14:textId="77777777" w:rsidR="00B45EA2" w:rsidRPr="007A5AF4" w:rsidRDefault="00B45EA2" w:rsidP="00D60AE3">
            <w:pPr>
              <w:spacing w:before="40" w:after="40"/>
            </w:pPr>
            <w:r w:rsidRPr="007A5AF4">
              <w:t>Input for PAP</w:t>
            </w:r>
          </w:p>
        </w:tc>
        <w:tc>
          <w:tcPr>
            <w:tcW w:w="1957" w:type="dxa"/>
            <w:vAlign w:val="center"/>
          </w:tcPr>
          <w:p w14:paraId="03466DED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</w:t>
            </w:r>
          </w:p>
        </w:tc>
      </w:tr>
      <w:tr w:rsidR="00B45EA2" w:rsidRPr="007A5AF4" w14:paraId="3C6FA2C1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802A42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41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860A623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5ED28679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</w:t>
            </w:r>
          </w:p>
        </w:tc>
        <w:tc>
          <w:tcPr>
            <w:tcW w:w="2398" w:type="dxa"/>
            <w:vAlign w:val="center"/>
          </w:tcPr>
          <w:p w14:paraId="4D7DB02A" w14:textId="77777777" w:rsidR="00B45EA2" w:rsidRPr="007A5AF4" w:rsidRDefault="00B45EA2" w:rsidP="00D60AE3">
            <w:pPr>
              <w:spacing w:before="40" w:after="40"/>
            </w:pPr>
            <w:r w:rsidRPr="007A5AF4">
              <w:t>Inputs to NAV &amp; CG</w:t>
            </w:r>
          </w:p>
        </w:tc>
        <w:tc>
          <w:tcPr>
            <w:tcW w:w="1957" w:type="dxa"/>
            <w:vAlign w:val="center"/>
          </w:tcPr>
          <w:p w14:paraId="69DC1DC9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</w:t>
            </w:r>
          </w:p>
        </w:tc>
      </w:tr>
      <w:tr w:rsidR="00B45EA2" w:rsidRPr="007A5AF4" w14:paraId="041AFA9E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1C38DD2" w14:textId="77777777" w:rsidR="00B45EA2" w:rsidRPr="007A5AF4" w:rsidRDefault="00B45EA2" w:rsidP="00D60AE3">
            <w:pPr>
              <w:pStyle w:val="List1"/>
              <w:widowControl w:val="0"/>
              <w:numPr>
                <w:ilvl w:val="0"/>
                <w:numId w:val="0"/>
              </w:numPr>
              <w:rPr>
                <w:rFonts w:cs="Arial"/>
                <w:b/>
              </w:rPr>
            </w:pPr>
            <w:r w:rsidRPr="007A5AF4">
              <w:rPr>
                <w:rFonts w:cs="Arial"/>
              </w:rPr>
              <w:t>Monitor developments in navigation for polar regions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4849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22002DE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7BEE2A4B" w14:textId="77777777" w:rsidR="00B45EA2" w:rsidRPr="007A5AF4" w:rsidRDefault="00B45EA2" w:rsidP="00D60AE3">
            <w:pPr>
              <w:spacing w:before="40" w:after="40"/>
            </w:pPr>
            <w:r w:rsidRPr="007A5AF4">
              <w:t>Recommendation on e-Navigation for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7AD9799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11</w:t>
            </w:r>
          </w:p>
        </w:tc>
      </w:tr>
      <w:tr w:rsidR="00B45EA2" w:rsidRPr="007A5AF4" w14:paraId="155071E7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A0D21A5" w14:textId="77777777" w:rsidR="00B45EA2" w:rsidRPr="007A5AF4" w:rsidRDefault="00B45EA2" w:rsidP="00B45EA2">
            <w:pPr>
              <w:pStyle w:val="List1"/>
              <w:numPr>
                <w:ilvl w:val="0"/>
                <w:numId w:val="3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Position, Navigation, and Timing (Sensors):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04D06ACC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4A9DBBE5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203E2B57" w14:textId="77777777" w:rsidR="00B45EA2" w:rsidRPr="007A5AF4" w:rsidRDefault="00B45EA2" w:rsidP="00D60AE3">
            <w:pPr>
              <w:spacing w:before="40" w:after="40"/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0C1178B5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</w:tr>
      <w:tr w:rsidR="00B45EA2" w:rsidRPr="007A5AF4" w14:paraId="09F1A8A6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A2E5C98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Review and update World Wide Radio Navigation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FA31D77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vAlign w:val="center"/>
          </w:tcPr>
          <w:p w14:paraId="5FAE4DCC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2398" w:type="dxa"/>
            <w:vAlign w:val="center"/>
          </w:tcPr>
          <w:p w14:paraId="3CEB76C8" w14:textId="77777777" w:rsidR="00B45EA2" w:rsidRPr="007A5AF4" w:rsidRDefault="00B45EA2" w:rsidP="00D60AE3">
            <w:pPr>
              <w:spacing w:before="40" w:after="40"/>
            </w:pPr>
            <w:r w:rsidRPr="007A5AF4">
              <w:t>Input to NAV &amp; CG</w:t>
            </w:r>
          </w:p>
        </w:tc>
        <w:tc>
          <w:tcPr>
            <w:tcW w:w="1957" w:type="dxa"/>
            <w:vAlign w:val="center"/>
          </w:tcPr>
          <w:p w14:paraId="3038B12C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</w:t>
            </w:r>
          </w:p>
        </w:tc>
      </w:tr>
      <w:tr w:rsidR="00B45EA2" w:rsidRPr="007A5AF4" w14:paraId="071AED23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6DF9C9C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B87B7E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40A711B4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2398" w:type="dxa"/>
            <w:vAlign w:val="center"/>
          </w:tcPr>
          <w:p w14:paraId="645EF8BC" w14:textId="77777777" w:rsidR="00B45EA2" w:rsidRPr="007A5AF4" w:rsidRDefault="00B45EA2" w:rsidP="00D60AE3">
            <w:pPr>
              <w:spacing w:before="40" w:after="40"/>
            </w:pPr>
            <w:r w:rsidRPr="007A5AF4">
              <w:t xml:space="preserve">Revised </w:t>
            </w:r>
            <w:proofErr w:type="spellStart"/>
            <w:r w:rsidRPr="007A5AF4">
              <w:t>Racon</w:t>
            </w:r>
            <w:proofErr w:type="spellEnd"/>
            <w:r w:rsidRPr="007A5AF4">
              <w:t xml:space="preserve"> &amp; DGNSS Recommendation</w:t>
            </w:r>
          </w:p>
        </w:tc>
        <w:tc>
          <w:tcPr>
            <w:tcW w:w="1957" w:type="dxa"/>
            <w:vAlign w:val="center"/>
          </w:tcPr>
          <w:p w14:paraId="2A79360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10.11</w:t>
            </w:r>
          </w:p>
        </w:tc>
      </w:tr>
      <w:tr w:rsidR="00B45EA2" w:rsidRPr="007A5AF4" w14:paraId="689199F1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F08007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Co-ordinate input to IMO, ITU, and IEC on PNT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1071AF7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68A25CF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2398" w:type="dxa"/>
            <w:vAlign w:val="center"/>
          </w:tcPr>
          <w:p w14:paraId="37D5EE90" w14:textId="77777777" w:rsidR="00B45EA2" w:rsidRPr="007A5AF4" w:rsidRDefault="00B45EA2" w:rsidP="00D60AE3">
            <w:pPr>
              <w:spacing w:before="40" w:after="40"/>
            </w:pPr>
            <w:r w:rsidRPr="007A5AF4">
              <w:t>NAV &amp; CG inputs</w:t>
            </w:r>
          </w:p>
          <w:p w14:paraId="252DDAF0" w14:textId="77777777" w:rsidR="00B45EA2" w:rsidRPr="007A5AF4" w:rsidRDefault="00B45EA2" w:rsidP="00D60AE3">
            <w:pPr>
              <w:spacing w:before="40" w:after="40"/>
            </w:pPr>
            <w:r w:rsidRPr="007A5AF4">
              <w:t>(Liaison with RTCM SC104)</w:t>
            </w:r>
          </w:p>
        </w:tc>
        <w:tc>
          <w:tcPr>
            <w:tcW w:w="1957" w:type="dxa"/>
            <w:vAlign w:val="center"/>
          </w:tcPr>
          <w:p w14:paraId="6B34EDBF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1.2, 10.11, 15.2</w:t>
            </w:r>
          </w:p>
        </w:tc>
      </w:tr>
      <w:tr w:rsidR="00B45EA2" w:rsidRPr="007A5AF4" w14:paraId="729361F4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4CB9F93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2B588E6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1182" w:type="dxa"/>
            <w:vAlign w:val="center"/>
          </w:tcPr>
          <w:p w14:paraId="09517F67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ALL</w:t>
            </w:r>
          </w:p>
        </w:tc>
        <w:tc>
          <w:tcPr>
            <w:tcW w:w="2398" w:type="dxa"/>
            <w:vAlign w:val="center"/>
          </w:tcPr>
          <w:p w14:paraId="16914D77" w14:textId="77777777" w:rsidR="00B45EA2" w:rsidRPr="007A5AF4" w:rsidRDefault="00B45EA2" w:rsidP="00D60AE3">
            <w:pPr>
              <w:spacing w:before="40" w:after="40"/>
            </w:pPr>
            <w:r w:rsidRPr="007A5AF4"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5F559DC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10.3, 11</w:t>
            </w:r>
          </w:p>
        </w:tc>
      </w:tr>
      <w:tr w:rsidR="00B45EA2" w:rsidRPr="007A5AF4" w14:paraId="760CFDE2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1B21B0B3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Monitor developments in satellite and terrestrial EPFSs and non-</w:t>
            </w:r>
            <w:proofErr w:type="spellStart"/>
            <w:r w:rsidRPr="007A5AF4">
              <w:rPr>
                <w:rFonts w:cs="Arial"/>
              </w:rPr>
              <w:t>radionavigation</w:t>
            </w:r>
            <w:proofErr w:type="spellEnd"/>
            <w:r w:rsidRPr="007A5AF4">
              <w:rPr>
                <w:rFonts w:cs="Arial"/>
              </w:rPr>
              <w:t xml:space="preserve">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6847B9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53867BBD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2398" w:type="dxa"/>
            <w:vAlign w:val="center"/>
          </w:tcPr>
          <w:p w14:paraId="6945F5DF" w14:textId="77777777" w:rsidR="00B45EA2" w:rsidRPr="007A5AF4" w:rsidRDefault="00B45EA2" w:rsidP="00D60AE3">
            <w:pPr>
              <w:spacing w:before="40" w:after="40"/>
            </w:pPr>
            <w:r w:rsidRPr="007A5AF4">
              <w:t>Periodic updates to Committee</w:t>
            </w:r>
          </w:p>
        </w:tc>
        <w:tc>
          <w:tcPr>
            <w:tcW w:w="1957" w:type="dxa"/>
            <w:vAlign w:val="center"/>
          </w:tcPr>
          <w:p w14:paraId="3BF661A6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13.2, 13.6, 15.1</w:t>
            </w:r>
          </w:p>
        </w:tc>
      </w:tr>
      <w:tr w:rsidR="00B45EA2" w:rsidRPr="007A5AF4" w14:paraId="54FC8301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B74CC79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52415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5DD629A5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7C088E0F" w14:textId="77777777" w:rsidR="00B45EA2" w:rsidRPr="007A5AF4" w:rsidRDefault="00B45EA2" w:rsidP="00D60AE3">
            <w:pPr>
              <w:spacing w:before="40" w:after="40"/>
            </w:pPr>
            <w:r w:rsidRPr="007A5AF4">
              <w:t>IALA Guideline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6F3EBD99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10.11</w:t>
            </w:r>
          </w:p>
        </w:tc>
      </w:tr>
      <w:tr w:rsidR="00B45EA2" w:rsidRPr="007A5AF4" w14:paraId="1706CC6A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63A90E8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 xml:space="preserve">Monitor developments in radar technology and their effect on </w:t>
            </w:r>
            <w:proofErr w:type="spellStart"/>
            <w:r w:rsidRPr="007A5AF4">
              <w:rPr>
                <w:rFonts w:cs="Arial"/>
              </w:rPr>
              <w:t>racons</w:t>
            </w:r>
            <w:proofErr w:type="spellEnd"/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6026D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027EA0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664A3E53" w14:textId="77777777" w:rsidR="00B45EA2" w:rsidRPr="007A5AF4" w:rsidRDefault="00B45EA2" w:rsidP="00D60AE3">
            <w:pPr>
              <w:spacing w:before="40" w:after="40"/>
            </w:pPr>
            <w:r w:rsidRPr="007A5AF4">
              <w:t xml:space="preserve">Updated </w:t>
            </w:r>
            <w:proofErr w:type="spellStart"/>
            <w:r w:rsidRPr="007A5AF4">
              <w:t>Racon</w:t>
            </w:r>
            <w:proofErr w:type="spellEnd"/>
            <w:r w:rsidRPr="007A5AF4">
              <w:t xml:space="preserve"> Strategy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4945D4F0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13.6</w:t>
            </w:r>
          </w:p>
        </w:tc>
      </w:tr>
      <w:tr w:rsidR="00B45EA2" w:rsidRPr="007A5AF4" w14:paraId="63C33E9C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ADCAE16" w14:textId="77777777" w:rsidR="00B45EA2" w:rsidRPr="007A5AF4" w:rsidRDefault="00B45EA2" w:rsidP="00D60AE3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AIS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7F0F68F1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0D39D592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7EC30ACA" w14:textId="77777777" w:rsidR="00B45EA2" w:rsidRPr="007A5AF4" w:rsidRDefault="00B45EA2" w:rsidP="00D60AE3">
            <w:pPr>
              <w:spacing w:before="40" w:after="40"/>
              <w:rPr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1B81F5E6" w14:textId="77777777" w:rsidR="00B45EA2" w:rsidRPr="007A5AF4" w:rsidRDefault="00B45EA2" w:rsidP="00D60AE3">
            <w:pPr>
              <w:spacing w:before="40" w:after="40"/>
              <w:jc w:val="center"/>
              <w:rPr>
                <w:strike/>
              </w:rPr>
            </w:pPr>
          </w:p>
        </w:tc>
      </w:tr>
      <w:tr w:rsidR="00B45EA2" w:rsidRPr="007A5AF4" w14:paraId="79EAFB54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5445E081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7C29C0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1FE90A0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  <w:ins w:id="1" w:author="Nick Ward" w:date="2012-09-27T10:11:00Z">
              <w:r w:rsidR="00DD1C6E" w:rsidRPr="00CA2BE8">
                <w:rPr>
                  <w:highlight w:val="yellow"/>
                  <w:rPrChange w:id="2" w:author="Michael Hadley" w:date="2012-09-28T00:39:00Z">
                    <w:rPr/>
                  </w:rPrChange>
                </w:rPr>
                <w:t>/4</w:t>
              </w:r>
            </w:ins>
          </w:p>
        </w:tc>
        <w:tc>
          <w:tcPr>
            <w:tcW w:w="2398" w:type="dxa"/>
            <w:vAlign w:val="center"/>
          </w:tcPr>
          <w:p w14:paraId="4A331CBD" w14:textId="77777777" w:rsidR="00B45EA2" w:rsidRPr="007A5AF4" w:rsidRDefault="00B45EA2" w:rsidP="00D60AE3">
            <w:pPr>
              <w:spacing w:before="40" w:after="40"/>
            </w:pPr>
            <w:r w:rsidRPr="007A5AF4">
              <w:t>Revised recs.</w:t>
            </w:r>
          </w:p>
        </w:tc>
        <w:tc>
          <w:tcPr>
            <w:tcW w:w="1957" w:type="dxa"/>
            <w:vAlign w:val="center"/>
          </w:tcPr>
          <w:p w14:paraId="25E26936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5, 10.3</w:t>
            </w:r>
          </w:p>
        </w:tc>
      </w:tr>
      <w:tr w:rsidR="00B45EA2" w:rsidRPr="007A5AF4" w14:paraId="717891C1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6B8C6FE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lastRenderedPageBreak/>
              <w:t>Co-ordinate input to IMO, ITU, and IEC on AIS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9B6D351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vAlign w:val="center"/>
          </w:tcPr>
          <w:p w14:paraId="35D5AA7C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  <w:ins w:id="3" w:author="Nick Ward" w:date="2012-09-27T10:10:00Z">
              <w:r w:rsidR="00DD1C6E" w:rsidRPr="00CA2BE8">
                <w:rPr>
                  <w:highlight w:val="yellow"/>
                  <w:rPrChange w:id="4" w:author="Michael Hadley" w:date="2012-09-28T00:39:00Z">
                    <w:rPr/>
                  </w:rPrChange>
                </w:rPr>
                <w:t>/4</w:t>
              </w:r>
            </w:ins>
          </w:p>
        </w:tc>
        <w:tc>
          <w:tcPr>
            <w:tcW w:w="2398" w:type="dxa"/>
            <w:vAlign w:val="center"/>
          </w:tcPr>
          <w:p w14:paraId="60FA2BA4" w14:textId="77777777" w:rsidR="00B45EA2" w:rsidRPr="007A5AF4" w:rsidRDefault="00B45EA2" w:rsidP="00D60AE3">
            <w:pPr>
              <w:spacing w:before="40" w:after="40"/>
            </w:pPr>
            <w:r w:rsidRPr="007A5AF4">
              <w:t>Liaison notes, CG &amp; NAV inputs</w:t>
            </w:r>
          </w:p>
        </w:tc>
        <w:tc>
          <w:tcPr>
            <w:tcW w:w="1957" w:type="dxa"/>
            <w:vAlign w:val="center"/>
          </w:tcPr>
          <w:p w14:paraId="78690F30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1.2, 15.2</w:t>
            </w:r>
          </w:p>
        </w:tc>
      </w:tr>
      <w:tr w:rsidR="00B45EA2" w:rsidRPr="007A5AF4" w14:paraId="02BB238C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97C99EA" w14:textId="77777777" w:rsidR="00B45EA2" w:rsidRPr="00D60AE3" w:rsidRDefault="00D60AE3" w:rsidP="00D60AE3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D60AE3">
              <w:t>Monitor and contribute to the efficient utilization of AIS, development of future VHF Data Exchange (VDE) and technical standards.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C298922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607EE977" w14:textId="77777777" w:rsidR="00B45EA2" w:rsidRPr="007A5AF4" w:rsidRDefault="00B45EA2" w:rsidP="00DD1C6E">
            <w:pPr>
              <w:spacing w:before="40" w:after="40"/>
              <w:jc w:val="center"/>
            </w:pPr>
            <w:r w:rsidRPr="00D60AE3">
              <w:t>3</w:t>
            </w:r>
            <w:ins w:id="5" w:author="Nick Ward" w:date="2012-09-27T10:11:00Z">
              <w:r w:rsidR="00DD1C6E">
                <w:t>/</w:t>
              </w:r>
            </w:ins>
            <w:del w:id="6" w:author="Nick Ward" w:date="2012-09-27T10:11:00Z">
              <w:r w:rsidRPr="00D60AE3" w:rsidDel="00DD1C6E">
                <w:delText>&amp;</w:delText>
              </w:r>
            </w:del>
            <w:r w:rsidRPr="00D60AE3">
              <w:t>4</w:t>
            </w:r>
          </w:p>
        </w:tc>
        <w:tc>
          <w:tcPr>
            <w:tcW w:w="2398" w:type="dxa"/>
            <w:vAlign w:val="center"/>
          </w:tcPr>
          <w:p w14:paraId="7FCF6DD7" w14:textId="77777777" w:rsidR="00B45EA2" w:rsidRPr="007A5AF4" w:rsidRDefault="00B45EA2" w:rsidP="00D60AE3">
            <w:pPr>
              <w:spacing w:before="40" w:after="40"/>
            </w:pPr>
            <w:r w:rsidRPr="007A5AF4">
              <w:t>Periodic updates</w:t>
            </w:r>
          </w:p>
        </w:tc>
        <w:tc>
          <w:tcPr>
            <w:tcW w:w="1957" w:type="dxa"/>
            <w:vAlign w:val="center"/>
          </w:tcPr>
          <w:p w14:paraId="53B5DBB9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13.6</w:t>
            </w:r>
          </w:p>
        </w:tc>
      </w:tr>
      <w:tr w:rsidR="00B45EA2" w:rsidRPr="007A5AF4" w14:paraId="4E280C7F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04F7571" w14:textId="77777777" w:rsidR="00B45EA2" w:rsidRPr="00D60AE3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D60AE3">
              <w:rPr>
                <w:rFonts w:cs="Arial"/>
              </w:rPr>
              <w:t>Monitor developments in the technical definition of AIS stations at IEC, satellite detection of AIS, and terrestrial long range AIS.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3596A1C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7848A0E4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  <w:ins w:id="7" w:author="Nick Ward" w:date="2012-09-27T10:11:00Z">
              <w:r w:rsidR="00DD1C6E" w:rsidRPr="00CA2BE8">
                <w:rPr>
                  <w:highlight w:val="yellow"/>
                  <w:rPrChange w:id="8" w:author="Michael Hadley" w:date="2012-09-28T00:39:00Z">
                    <w:rPr/>
                  </w:rPrChange>
                </w:rPr>
                <w:t>/4</w:t>
              </w:r>
            </w:ins>
          </w:p>
        </w:tc>
        <w:tc>
          <w:tcPr>
            <w:tcW w:w="2398" w:type="dxa"/>
            <w:vAlign w:val="center"/>
          </w:tcPr>
          <w:p w14:paraId="15513A2D" w14:textId="77777777" w:rsidR="00B45EA2" w:rsidRPr="007A5AF4" w:rsidRDefault="00B45EA2" w:rsidP="00D60AE3">
            <w:pPr>
              <w:spacing w:before="40" w:after="40"/>
            </w:pPr>
            <w:r w:rsidRPr="007A5AF4">
              <w:t>IEC inputs</w:t>
            </w:r>
          </w:p>
        </w:tc>
        <w:tc>
          <w:tcPr>
            <w:tcW w:w="1957" w:type="dxa"/>
            <w:vAlign w:val="center"/>
          </w:tcPr>
          <w:p w14:paraId="683180D3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</w:t>
            </w:r>
          </w:p>
        </w:tc>
      </w:tr>
      <w:tr w:rsidR="00B45EA2" w:rsidRPr="007A5AF4" w14:paraId="27BB15CB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17448E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E1E9D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3F892C33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ALL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0C717F17" w14:textId="77777777" w:rsidR="00B45EA2" w:rsidRPr="007A5AF4" w:rsidRDefault="00B45EA2" w:rsidP="00D60AE3">
            <w:pPr>
              <w:spacing w:before="40" w:after="40"/>
            </w:pPr>
            <w:r w:rsidRPr="007A5AF4">
              <w:t>IALA Recommendation on e-Navigation in polar regions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792551A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11</w:t>
            </w:r>
          </w:p>
        </w:tc>
      </w:tr>
      <w:tr w:rsidR="00B45EA2" w:rsidRPr="007A5AF4" w14:paraId="6C3296CD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F3FCC36" w14:textId="77777777" w:rsidR="00B45EA2" w:rsidRPr="007A5AF4" w:rsidRDefault="00B45EA2" w:rsidP="00D60AE3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Communications: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5D8A07AF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1355BD23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B45A528" w14:textId="77777777" w:rsidR="00B45EA2" w:rsidRPr="007A5AF4" w:rsidRDefault="00B45EA2" w:rsidP="00D60AE3">
            <w:pPr>
              <w:spacing w:before="40" w:after="40"/>
              <w:rPr>
                <w:strike/>
              </w:rPr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19DDC746" w14:textId="77777777" w:rsidR="00B45EA2" w:rsidRPr="007A5AF4" w:rsidRDefault="00B45EA2" w:rsidP="00D60AE3">
            <w:pPr>
              <w:spacing w:before="40" w:after="40"/>
              <w:jc w:val="center"/>
              <w:rPr>
                <w:strike/>
              </w:rPr>
            </w:pPr>
          </w:p>
        </w:tc>
      </w:tr>
      <w:tr w:rsidR="00B45EA2" w:rsidRPr="007A5AF4" w14:paraId="24FC40ED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BD03686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Review and update IALA Maritime Radio Communications Plan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DC89CD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04363FE0" w14:textId="77777777" w:rsidR="00B45EA2" w:rsidRPr="007A5AF4" w:rsidRDefault="00DD1C6E" w:rsidP="00D60AE3">
            <w:pPr>
              <w:spacing w:before="40" w:after="40"/>
              <w:jc w:val="center"/>
            </w:pPr>
            <w:ins w:id="9" w:author="Nick Ward" w:date="2012-09-27T10:11:00Z">
              <w:r w:rsidRPr="00CA2BE8">
                <w:rPr>
                  <w:highlight w:val="yellow"/>
                  <w:rPrChange w:id="10" w:author="Michael Hadley" w:date="2012-09-28T00:39:00Z">
                    <w:rPr/>
                  </w:rPrChange>
                </w:rPr>
                <w:t>3/</w:t>
              </w:r>
            </w:ins>
            <w:r w:rsidR="00B45EA2" w:rsidRPr="007A5AF4">
              <w:t>4</w:t>
            </w:r>
          </w:p>
        </w:tc>
        <w:tc>
          <w:tcPr>
            <w:tcW w:w="2398" w:type="dxa"/>
            <w:vAlign w:val="center"/>
          </w:tcPr>
          <w:p w14:paraId="303D1E56" w14:textId="77777777" w:rsidR="00B45EA2" w:rsidRPr="007A5AF4" w:rsidRDefault="00B45EA2" w:rsidP="00D60AE3">
            <w:pPr>
              <w:spacing w:before="40" w:after="40"/>
            </w:pPr>
            <w:r w:rsidRPr="007A5AF4">
              <w:t>COMSAR &amp; CG input</w:t>
            </w:r>
          </w:p>
        </w:tc>
        <w:tc>
          <w:tcPr>
            <w:tcW w:w="1957" w:type="dxa"/>
            <w:vAlign w:val="center"/>
          </w:tcPr>
          <w:p w14:paraId="33C1984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1.2, 15.1</w:t>
            </w:r>
          </w:p>
        </w:tc>
      </w:tr>
      <w:tr w:rsidR="00B45EA2" w:rsidRPr="007A5AF4" w14:paraId="08DA8406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C53891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2BBFB5D0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74AEC0B4" w14:textId="77777777" w:rsidR="00B45EA2" w:rsidRPr="007A5AF4" w:rsidRDefault="00DD1C6E" w:rsidP="00D60AE3">
            <w:pPr>
              <w:spacing w:before="40" w:after="40"/>
              <w:jc w:val="center"/>
            </w:pPr>
            <w:ins w:id="11" w:author="Nick Ward" w:date="2012-09-27T10:11:00Z">
              <w:r w:rsidRPr="00CA2BE8">
                <w:rPr>
                  <w:highlight w:val="yellow"/>
                  <w:rPrChange w:id="12" w:author="Michael Hadley" w:date="2012-09-28T00:39:00Z">
                    <w:rPr/>
                  </w:rPrChange>
                </w:rPr>
                <w:t>3/</w:t>
              </w:r>
            </w:ins>
            <w:r w:rsidR="00B45EA2" w:rsidRPr="007A5AF4">
              <w:t>4</w:t>
            </w:r>
          </w:p>
        </w:tc>
        <w:tc>
          <w:tcPr>
            <w:tcW w:w="2398" w:type="dxa"/>
            <w:vAlign w:val="center"/>
          </w:tcPr>
          <w:p w14:paraId="6F23B8EB" w14:textId="77777777" w:rsidR="00B45EA2" w:rsidRPr="007A5AF4" w:rsidRDefault="00B45EA2" w:rsidP="00D60AE3">
            <w:pPr>
              <w:spacing w:before="40" w:after="40"/>
            </w:pPr>
            <w:r w:rsidRPr="007A5AF4">
              <w:t>IALA Recommendations and Guidelines</w:t>
            </w:r>
          </w:p>
        </w:tc>
        <w:tc>
          <w:tcPr>
            <w:tcW w:w="1957" w:type="dxa"/>
            <w:vAlign w:val="center"/>
          </w:tcPr>
          <w:p w14:paraId="4879EF34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10.3</w:t>
            </w:r>
          </w:p>
        </w:tc>
      </w:tr>
      <w:tr w:rsidR="00B45EA2" w:rsidRPr="007A5AF4" w14:paraId="1BE2C2D7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2077D65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46273C5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40000B82" w14:textId="77777777" w:rsidR="00B45EA2" w:rsidRPr="007A5AF4" w:rsidRDefault="00DD1C6E" w:rsidP="00D60AE3">
            <w:pPr>
              <w:spacing w:before="40" w:after="40"/>
              <w:jc w:val="center"/>
            </w:pPr>
            <w:ins w:id="13" w:author="Nick Ward" w:date="2012-09-27T10:11:00Z">
              <w:r w:rsidRPr="00CA2BE8">
                <w:rPr>
                  <w:highlight w:val="yellow"/>
                  <w:rPrChange w:id="14" w:author="Michael Hadley" w:date="2012-09-28T00:39:00Z">
                    <w:rPr/>
                  </w:rPrChange>
                </w:rPr>
                <w:t>3/</w:t>
              </w:r>
            </w:ins>
            <w:r w:rsidR="00B45EA2" w:rsidRPr="007A5AF4">
              <w:t>4</w:t>
            </w:r>
          </w:p>
        </w:tc>
        <w:tc>
          <w:tcPr>
            <w:tcW w:w="2398" w:type="dxa"/>
            <w:vAlign w:val="center"/>
          </w:tcPr>
          <w:p w14:paraId="5CC643E1" w14:textId="77777777" w:rsidR="00B45EA2" w:rsidRPr="007A5AF4" w:rsidRDefault="00B45EA2" w:rsidP="00D60AE3">
            <w:pPr>
              <w:spacing w:before="40" w:after="40"/>
            </w:pPr>
            <w:r w:rsidRPr="007A5AF4">
              <w:t>CG &amp; COMSAR inputs</w:t>
            </w:r>
          </w:p>
        </w:tc>
        <w:tc>
          <w:tcPr>
            <w:tcW w:w="1957" w:type="dxa"/>
            <w:vAlign w:val="center"/>
          </w:tcPr>
          <w:p w14:paraId="3D26FDC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1.2, 15.2</w:t>
            </w:r>
          </w:p>
        </w:tc>
      </w:tr>
      <w:tr w:rsidR="00B45EA2" w:rsidRPr="007A5AF4" w14:paraId="583B16C9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5597C22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4FC0FE0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2</w:t>
            </w:r>
          </w:p>
        </w:tc>
        <w:tc>
          <w:tcPr>
            <w:tcW w:w="1182" w:type="dxa"/>
            <w:vAlign w:val="center"/>
          </w:tcPr>
          <w:p w14:paraId="44F9D0F4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ALL</w:t>
            </w:r>
          </w:p>
        </w:tc>
        <w:tc>
          <w:tcPr>
            <w:tcW w:w="2398" w:type="dxa"/>
            <w:vAlign w:val="center"/>
          </w:tcPr>
          <w:p w14:paraId="3ED1EC8B" w14:textId="77777777" w:rsidR="00B45EA2" w:rsidRPr="007A5AF4" w:rsidRDefault="00B45EA2" w:rsidP="00D60AE3">
            <w:pPr>
              <w:spacing w:before="40" w:after="40"/>
            </w:pPr>
            <w:r w:rsidRPr="007A5AF4">
              <w:t>IALA Recommendation on e-Navigation in polar regions</w:t>
            </w:r>
          </w:p>
        </w:tc>
        <w:tc>
          <w:tcPr>
            <w:tcW w:w="1957" w:type="dxa"/>
            <w:vAlign w:val="center"/>
          </w:tcPr>
          <w:p w14:paraId="166C6A6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10.3, 11</w:t>
            </w:r>
          </w:p>
        </w:tc>
      </w:tr>
      <w:tr w:rsidR="00B45EA2" w:rsidRPr="007A5AF4" w14:paraId="65016D96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DE5F249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Monitor developments in GMDSS and LRIT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CCF7C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vAlign w:val="center"/>
          </w:tcPr>
          <w:p w14:paraId="1A00905B" w14:textId="77777777" w:rsidR="00B45EA2" w:rsidRPr="007A5AF4" w:rsidRDefault="00DD1C6E" w:rsidP="00D60AE3">
            <w:pPr>
              <w:spacing w:before="40" w:after="40"/>
              <w:jc w:val="center"/>
            </w:pPr>
            <w:ins w:id="15" w:author="Nick Ward" w:date="2012-09-27T10:11:00Z">
              <w:r w:rsidRPr="00CA2BE8">
                <w:rPr>
                  <w:highlight w:val="yellow"/>
                  <w:rPrChange w:id="16" w:author="Michael Hadley" w:date="2012-09-28T00:39:00Z">
                    <w:rPr/>
                  </w:rPrChange>
                </w:rPr>
                <w:t>3/</w:t>
              </w:r>
            </w:ins>
            <w:r w:rsidR="00B45EA2" w:rsidRPr="007A5AF4">
              <w:t>4</w:t>
            </w:r>
          </w:p>
        </w:tc>
        <w:tc>
          <w:tcPr>
            <w:tcW w:w="2398" w:type="dxa"/>
            <w:tcBorders>
              <w:bottom w:val="single" w:sz="4" w:space="0" w:color="auto"/>
            </w:tcBorders>
            <w:vAlign w:val="center"/>
          </w:tcPr>
          <w:p w14:paraId="22AEB167" w14:textId="77777777" w:rsidR="00B45EA2" w:rsidRPr="007A5AF4" w:rsidRDefault="00B45EA2" w:rsidP="00D60AE3">
            <w:pPr>
              <w:spacing w:before="40" w:after="40"/>
            </w:pPr>
            <w:r w:rsidRPr="007A5AF4">
              <w:t>Periodic updates</w:t>
            </w:r>
          </w:p>
        </w:tc>
        <w:tc>
          <w:tcPr>
            <w:tcW w:w="1957" w:type="dxa"/>
            <w:tcBorders>
              <w:bottom w:val="single" w:sz="4" w:space="0" w:color="auto"/>
            </w:tcBorders>
            <w:vAlign w:val="center"/>
          </w:tcPr>
          <w:p w14:paraId="22D874B1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13.2</w:t>
            </w:r>
          </w:p>
        </w:tc>
      </w:tr>
      <w:tr w:rsidR="00B45EA2" w:rsidRPr="007A5AF4" w14:paraId="22153DB5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2D5F1AE" w14:textId="77777777" w:rsidR="00B45EA2" w:rsidRPr="007A5AF4" w:rsidRDefault="00B45EA2" w:rsidP="00D60AE3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Architecture:</w:t>
            </w:r>
          </w:p>
        </w:tc>
        <w:tc>
          <w:tcPr>
            <w:tcW w:w="1236" w:type="dxa"/>
            <w:shd w:val="clear" w:color="auto" w:fill="B3B3B3"/>
            <w:vAlign w:val="center"/>
          </w:tcPr>
          <w:p w14:paraId="64A5600C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shd w:val="clear" w:color="auto" w:fill="B3B3B3"/>
            <w:vAlign w:val="center"/>
          </w:tcPr>
          <w:p w14:paraId="3762A346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2398" w:type="dxa"/>
            <w:shd w:val="clear" w:color="auto" w:fill="B3B3B3"/>
            <w:vAlign w:val="center"/>
          </w:tcPr>
          <w:p w14:paraId="5E1E8906" w14:textId="77777777" w:rsidR="00B45EA2" w:rsidRPr="007A5AF4" w:rsidRDefault="00B45EA2" w:rsidP="00D60AE3">
            <w:pPr>
              <w:spacing w:before="40" w:after="40"/>
            </w:pPr>
          </w:p>
        </w:tc>
        <w:tc>
          <w:tcPr>
            <w:tcW w:w="1957" w:type="dxa"/>
            <w:shd w:val="clear" w:color="auto" w:fill="B3B3B3"/>
            <w:vAlign w:val="center"/>
          </w:tcPr>
          <w:p w14:paraId="547B87CA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</w:tr>
      <w:tr w:rsidR="00B45EA2" w:rsidRPr="007A5AF4" w14:paraId="27259AD5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3ECFCC2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5A95433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5C100B6E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  <w:p w14:paraId="6E93722B" w14:textId="77777777" w:rsidR="00B45EA2" w:rsidRPr="007A5AF4" w:rsidRDefault="00B45EA2" w:rsidP="00DD1C6E">
            <w:pPr>
              <w:spacing w:before="40" w:after="40"/>
              <w:jc w:val="center"/>
            </w:pPr>
            <w:r w:rsidRPr="007A5AF4">
              <w:t>(</w:t>
            </w:r>
            <w:proofErr w:type="gramStart"/>
            <w:r w:rsidRPr="007A5AF4">
              <w:t>assisted</w:t>
            </w:r>
            <w:proofErr w:type="gramEnd"/>
            <w:r w:rsidRPr="007A5AF4">
              <w:t xml:space="preserve"> by 2,3</w:t>
            </w:r>
            <w:ins w:id="17" w:author="Nick Ward" w:date="2012-09-27T10:11:00Z">
              <w:r w:rsidR="00DD1C6E">
                <w:t>/</w:t>
              </w:r>
            </w:ins>
            <w:del w:id="18" w:author="Nick Ward" w:date="2012-09-27T10:11:00Z">
              <w:r w:rsidRPr="007A5AF4" w:rsidDel="00DD1C6E">
                <w:delText>,</w:delText>
              </w:r>
            </w:del>
            <w:r w:rsidRPr="007A5AF4">
              <w:t>4 &amp; 6)</w:t>
            </w:r>
          </w:p>
        </w:tc>
        <w:tc>
          <w:tcPr>
            <w:tcW w:w="2398" w:type="dxa"/>
            <w:vAlign w:val="center"/>
          </w:tcPr>
          <w:p w14:paraId="298FDB73" w14:textId="77777777" w:rsidR="00B45EA2" w:rsidRPr="007A5AF4" w:rsidRDefault="00B45EA2" w:rsidP="00D60AE3">
            <w:pPr>
              <w:spacing w:before="40" w:after="40"/>
            </w:pPr>
            <w:r w:rsidRPr="007A5AF4">
              <w:t>Periodic updates to Committee</w:t>
            </w:r>
          </w:p>
        </w:tc>
        <w:tc>
          <w:tcPr>
            <w:tcW w:w="1957" w:type="dxa"/>
            <w:vAlign w:val="center"/>
          </w:tcPr>
          <w:p w14:paraId="0EE2A020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10.11</w:t>
            </w:r>
          </w:p>
        </w:tc>
      </w:tr>
      <w:tr w:rsidR="00B45EA2" w:rsidRPr="007A5AF4" w14:paraId="0A612522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8B1A17D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18D1686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1CA5CB8E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2398" w:type="dxa"/>
            <w:vAlign w:val="center"/>
          </w:tcPr>
          <w:p w14:paraId="1F7EB4E5" w14:textId="77777777" w:rsidR="00B45EA2" w:rsidRPr="007A5AF4" w:rsidRDefault="00B45EA2" w:rsidP="00D60AE3">
            <w:pPr>
              <w:spacing w:before="40" w:after="40"/>
            </w:pPr>
            <w:r w:rsidRPr="007A5AF4">
              <w:t>IALA Recommendations &amp; Guidelines</w:t>
            </w:r>
          </w:p>
        </w:tc>
        <w:tc>
          <w:tcPr>
            <w:tcW w:w="1957" w:type="dxa"/>
            <w:vAlign w:val="center"/>
          </w:tcPr>
          <w:p w14:paraId="5AEE7DE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10.3, 10.11</w:t>
            </w:r>
          </w:p>
        </w:tc>
      </w:tr>
      <w:tr w:rsidR="00B45EA2" w:rsidRPr="007A5AF4" w14:paraId="55F466AE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4BDA3E1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0E8D407E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vAlign w:val="center"/>
          </w:tcPr>
          <w:p w14:paraId="5BEFDB7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2398" w:type="dxa"/>
            <w:vAlign w:val="center"/>
          </w:tcPr>
          <w:p w14:paraId="1BC35F31" w14:textId="77777777" w:rsidR="00B45EA2" w:rsidRPr="007A5AF4" w:rsidRDefault="00B45EA2" w:rsidP="00D60AE3">
            <w:pPr>
              <w:spacing w:before="40" w:after="40"/>
            </w:pPr>
            <w:r w:rsidRPr="007A5AF4">
              <w:t>CG &amp; NAV inputs</w:t>
            </w:r>
          </w:p>
        </w:tc>
        <w:tc>
          <w:tcPr>
            <w:tcW w:w="1957" w:type="dxa"/>
            <w:vAlign w:val="center"/>
          </w:tcPr>
          <w:p w14:paraId="3127910D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1.2, 10.11, 15.2</w:t>
            </w:r>
          </w:p>
        </w:tc>
      </w:tr>
    </w:tbl>
    <w:p w14:paraId="1C13FB94" w14:textId="77777777" w:rsidR="00D60AE3" w:rsidRDefault="00D60AE3">
      <w:pPr>
        <w:jc w:val="center"/>
      </w:pPr>
      <w:r>
        <w:br w:type="page"/>
      </w:r>
    </w:p>
    <w:tbl>
      <w:tblPr>
        <w:tblW w:w="10415" w:type="dxa"/>
        <w:jc w:val="center"/>
        <w:tblInd w:w="-1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2"/>
        <w:gridCol w:w="1236"/>
        <w:gridCol w:w="1182"/>
        <w:gridCol w:w="2398"/>
        <w:gridCol w:w="1957"/>
      </w:tblGrid>
      <w:tr w:rsidR="00D60AE3" w:rsidRPr="007A5AF4" w14:paraId="4D135D99" w14:textId="77777777" w:rsidTr="00D60AE3">
        <w:trPr>
          <w:cantSplit/>
          <w:tblHeader/>
          <w:jc w:val="center"/>
        </w:trPr>
        <w:tc>
          <w:tcPr>
            <w:tcW w:w="3642" w:type="dxa"/>
            <w:tcBorders>
              <w:bottom w:val="thickThinSmallGap" w:sz="24" w:space="0" w:color="auto"/>
            </w:tcBorders>
            <w:vAlign w:val="center"/>
          </w:tcPr>
          <w:p w14:paraId="45A7127D" w14:textId="77777777" w:rsidR="00D60AE3" w:rsidRPr="007A5AF4" w:rsidRDefault="00D60AE3" w:rsidP="00D60AE3">
            <w:pPr>
              <w:jc w:val="center"/>
            </w:pPr>
            <w:r w:rsidRPr="007A5AF4">
              <w:lastRenderedPageBreak/>
              <w:t>Task</w:t>
            </w:r>
          </w:p>
        </w:tc>
        <w:tc>
          <w:tcPr>
            <w:tcW w:w="1236" w:type="dxa"/>
            <w:tcBorders>
              <w:bottom w:val="thickThinSmallGap" w:sz="24" w:space="0" w:color="auto"/>
            </w:tcBorders>
            <w:vAlign w:val="center"/>
          </w:tcPr>
          <w:p w14:paraId="357D2851" w14:textId="77777777" w:rsidR="00D60AE3" w:rsidRPr="007A5AF4" w:rsidRDefault="00D60AE3" w:rsidP="00D60AE3">
            <w:pPr>
              <w:jc w:val="center"/>
            </w:pPr>
            <w:r w:rsidRPr="007A5AF4">
              <w:t>Estimated number of sessions</w:t>
            </w:r>
          </w:p>
        </w:tc>
        <w:tc>
          <w:tcPr>
            <w:tcW w:w="1182" w:type="dxa"/>
            <w:tcBorders>
              <w:bottom w:val="thickThinSmallGap" w:sz="24" w:space="0" w:color="auto"/>
            </w:tcBorders>
            <w:vAlign w:val="center"/>
          </w:tcPr>
          <w:p w14:paraId="1D807C47" w14:textId="77777777" w:rsidR="00D60AE3" w:rsidRPr="007A5AF4" w:rsidRDefault="00D60AE3" w:rsidP="00D60AE3">
            <w:pPr>
              <w:jc w:val="center"/>
            </w:pPr>
            <w:r w:rsidRPr="007A5AF4">
              <w:t>WG</w:t>
            </w:r>
          </w:p>
        </w:tc>
        <w:tc>
          <w:tcPr>
            <w:tcW w:w="2398" w:type="dxa"/>
            <w:tcBorders>
              <w:bottom w:val="thickThinSmallGap" w:sz="24" w:space="0" w:color="auto"/>
            </w:tcBorders>
            <w:vAlign w:val="center"/>
          </w:tcPr>
          <w:p w14:paraId="652C62E4" w14:textId="77777777" w:rsidR="00D60AE3" w:rsidRPr="007A5AF4" w:rsidRDefault="00D60AE3" w:rsidP="00D60AE3">
            <w:pPr>
              <w:jc w:val="center"/>
            </w:pPr>
            <w:r w:rsidRPr="007A5AF4">
              <w:t>Deliverable</w:t>
            </w:r>
          </w:p>
        </w:tc>
        <w:tc>
          <w:tcPr>
            <w:tcW w:w="1957" w:type="dxa"/>
            <w:tcBorders>
              <w:bottom w:val="thickThinSmallGap" w:sz="24" w:space="0" w:color="auto"/>
            </w:tcBorders>
            <w:vAlign w:val="center"/>
          </w:tcPr>
          <w:p w14:paraId="72DAC062" w14:textId="77777777" w:rsidR="00D60AE3" w:rsidRPr="007A5AF4" w:rsidRDefault="00D60AE3" w:rsidP="00D60AE3">
            <w:pPr>
              <w:jc w:val="center"/>
            </w:pPr>
            <w:r w:rsidRPr="007A5AF4">
              <w:t>Strategy element(s)</w:t>
            </w:r>
          </w:p>
        </w:tc>
      </w:tr>
      <w:tr w:rsidR="00B45EA2" w:rsidRPr="007A5AF4" w14:paraId="5BC2F820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AFA82EE" w14:textId="77777777" w:rsidR="00B45EA2" w:rsidRPr="007A5AF4" w:rsidRDefault="00B45EA2" w:rsidP="00D60AE3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Information Portrayal:</w:t>
            </w:r>
          </w:p>
        </w:tc>
        <w:tc>
          <w:tcPr>
            <w:tcW w:w="1236" w:type="dxa"/>
            <w:shd w:val="clear" w:color="auto" w:fill="C0C0C0"/>
            <w:vAlign w:val="center"/>
          </w:tcPr>
          <w:p w14:paraId="777DE82F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shd w:val="clear" w:color="auto" w:fill="C0C0C0"/>
            <w:vAlign w:val="center"/>
          </w:tcPr>
          <w:p w14:paraId="34413981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2398" w:type="dxa"/>
            <w:shd w:val="clear" w:color="auto" w:fill="C0C0C0"/>
            <w:vAlign w:val="center"/>
          </w:tcPr>
          <w:p w14:paraId="4547C907" w14:textId="77777777" w:rsidR="00B45EA2" w:rsidRPr="007A5AF4" w:rsidRDefault="00B45EA2" w:rsidP="00D60AE3">
            <w:pPr>
              <w:spacing w:before="40" w:after="40"/>
            </w:pPr>
          </w:p>
        </w:tc>
        <w:tc>
          <w:tcPr>
            <w:tcW w:w="1957" w:type="dxa"/>
            <w:shd w:val="clear" w:color="auto" w:fill="C0C0C0"/>
            <w:vAlign w:val="center"/>
          </w:tcPr>
          <w:p w14:paraId="6DF7F01A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</w:tr>
      <w:tr w:rsidR="00B45EA2" w:rsidRPr="007A5AF4" w14:paraId="052B8B96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61B5C601" w14:textId="44F1FBDE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 xml:space="preserve">Prepare Recommendations and Guidelines on Maritime Information Systems </w:t>
            </w:r>
            <w:ins w:id="19" w:author="Michael Hadley" w:date="2012-09-28T08:51:00Z">
              <w:r w:rsidR="004A7F19" w:rsidRPr="004A7F19">
                <w:rPr>
                  <w:rFonts w:cs="Arial"/>
                  <w:highlight w:val="yellow"/>
                  <w:rPrChange w:id="20" w:author="Michael Hadley" w:date="2012-09-28T08:51:00Z">
                    <w:rPr>
                      <w:rFonts w:cs="Arial"/>
                    </w:rPr>
                  </w:rPrChange>
                </w:rPr>
                <w:t>in the context of MSPs</w:t>
              </w:r>
              <w:r w:rsidR="004A7F19">
                <w:rPr>
                  <w:rFonts w:cs="Arial"/>
                </w:rPr>
                <w:t xml:space="preserve"> </w:t>
              </w:r>
            </w:ins>
            <w:r w:rsidRPr="007A5AF4">
              <w:rPr>
                <w:rFonts w:cs="Arial"/>
              </w:rPr>
              <w:t>(in co-ordination with the VTS Committee)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57A0129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048B51D9" w14:textId="0B227BBF" w:rsidR="00B45EA2" w:rsidRPr="007A5AF4" w:rsidRDefault="00B45EA2" w:rsidP="004A7F19">
            <w:pPr>
              <w:spacing w:before="40" w:after="40"/>
              <w:jc w:val="center"/>
            </w:pPr>
            <w:r w:rsidRPr="007A5AF4">
              <w:t>6</w:t>
            </w:r>
            <w:ins w:id="21" w:author="Nick Ward" w:date="2012-09-27T10:12:00Z">
              <w:r w:rsidR="00DD1C6E">
                <w:t xml:space="preserve">, </w:t>
              </w:r>
              <w:del w:id="22" w:author="Michael Hadley" w:date="2012-09-28T08:50:00Z">
                <w:r w:rsidR="00DD1C6E" w:rsidRPr="004A7F19" w:rsidDel="004A7F19">
                  <w:rPr>
                    <w:highlight w:val="yellow"/>
                    <w:rPrChange w:id="23" w:author="Michael Hadley" w:date="2012-09-28T08:51:00Z">
                      <w:rPr/>
                    </w:rPrChange>
                  </w:rPr>
                  <w:delText>3</w:delText>
                </w:r>
              </w:del>
            </w:ins>
            <w:del w:id="24" w:author="Michael Hadley" w:date="2012-09-28T08:50:00Z">
              <w:r w:rsidRPr="004A7F19" w:rsidDel="004A7F19">
                <w:rPr>
                  <w:highlight w:val="yellow"/>
                  <w:rPrChange w:id="25" w:author="Michael Hadley" w:date="2012-09-28T08:51:00Z">
                    <w:rPr/>
                  </w:rPrChange>
                </w:rPr>
                <w:delText>/4</w:delText>
              </w:r>
            </w:del>
            <w:ins w:id="26" w:author="Michael Hadley" w:date="2012-09-28T08:50:00Z">
              <w:r w:rsidR="004A7F19" w:rsidRPr="004A7F19">
                <w:rPr>
                  <w:highlight w:val="yellow"/>
                  <w:rPrChange w:id="27" w:author="Michael Hadley" w:date="2012-09-28T08:51:00Z">
                    <w:rPr/>
                  </w:rPrChange>
                </w:rPr>
                <w:t>5</w:t>
              </w:r>
            </w:ins>
          </w:p>
        </w:tc>
        <w:tc>
          <w:tcPr>
            <w:tcW w:w="2398" w:type="dxa"/>
            <w:vAlign w:val="center"/>
          </w:tcPr>
          <w:p w14:paraId="6FCF9E0A" w14:textId="77777777" w:rsidR="00B45EA2" w:rsidRPr="007A5AF4" w:rsidRDefault="00B45EA2" w:rsidP="00D60AE3">
            <w:pPr>
              <w:spacing w:before="40" w:after="40"/>
            </w:pPr>
            <w:r w:rsidRPr="007A5AF4">
              <w:t>IALA Rec. and inputs to NAV &amp; CG.  Liaison with IHO</w:t>
            </w:r>
          </w:p>
        </w:tc>
        <w:tc>
          <w:tcPr>
            <w:tcW w:w="1957" w:type="dxa"/>
            <w:vAlign w:val="center"/>
          </w:tcPr>
          <w:p w14:paraId="0AEEC5E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10.11, 13.2</w:t>
            </w:r>
          </w:p>
        </w:tc>
      </w:tr>
      <w:tr w:rsidR="00B45EA2" w:rsidRPr="007A5AF4" w14:paraId="3FC16113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296AA58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1911DC4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5</w:t>
            </w:r>
          </w:p>
        </w:tc>
        <w:tc>
          <w:tcPr>
            <w:tcW w:w="1182" w:type="dxa"/>
            <w:vAlign w:val="center"/>
          </w:tcPr>
          <w:p w14:paraId="5D3CF97E" w14:textId="77777777" w:rsidR="00B45EA2" w:rsidRPr="007A5AF4" w:rsidRDefault="00DD1C6E" w:rsidP="00D60AE3">
            <w:pPr>
              <w:spacing w:before="40" w:after="40"/>
              <w:jc w:val="center"/>
            </w:pPr>
            <w:ins w:id="28" w:author="Nick Ward" w:date="2012-09-27T10:12:00Z">
              <w:r w:rsidRPr="00CA2BE8">
                <w:rPr>
                  <w:highlight w:val="yellow"/>
                  <w:rPrChange w:id="29" w:author="Michael Hadley" w:date="2012-09-28T00:39:00Z">
                    <w:rPr/>
                  </w:rPrChange>
                </w:rPr>
                <w:t>1,</w:t>
              </w:r>
              <w:r>
                <w:t xml:space="preserve"> </w:t>
              </w:r>
            </w:ins>
            <w:r w:rsidR="00B45EA2" w:rsidRPr="007A5AF4">
              <w:t>6</w:t>
            </w:r>
          </w:p>
        </w:tc>
        <w:tc>
          <w:tcPr>
            <w:tcW w:w="2398" w:type="dxa"/>
            <w:vAlign w:val="center"/>
          </w:tcPr>
          <w:p w14:paraId="073C4539" w14:textId="77777777" w:rsidR="00B45EA2" w:rsidRPr="007A5AF4" w:rsidRDefault="00B45EA2" w:rsidP="00D60AE3">
            <w:pPr>
              <w:spacing w:before="40" w:after="40"/>
            </w:pPr>
            <w:r w:rsidRPr="007A5AF4">
              <w:t>IALA Rec. and inputs to NAV &amp; CG.  IHO liaison</w:t>
            </w:r>
          </w:p>
        </w:tc>
        <w:tc>
          <w:tcPr>
            <w:tcW w:w="1957" w:type="dxa"/>
            <w:vAlign w:val="center"/>
          </w:tcPr>
          <w:p w14:paraId="2E384525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10.3</w:t>
            </w:r>
          </w:p>
        </w:tc>
      </w:tr>
      <w:tr w:rsidR="00B45EA2" w:rsidRPr="007A5AF4" w14:paraId="4E2B93BB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8B5FE6D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Monitor developments in ECDIS, INS and ENCs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8EE845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vAlign w:val="center"/>
          </w:tcPr>
          <w:p w14:paraId="715821C5" w14:textId="77777777" w:rsidR="00B45EA2" w:rsidRPr="007A5AF4" w:rsidRDefault="00861D89" w:rsidP="00D60AE3">
            <w:pPr>
              <w:spacing w:before="40" w:after="40"/>
              <w:jc w:val="center"/>
            </w:pPr>
            <w:ins w:id="30" w:author="Nick Ward" w:date="2012-09-27T10:12:00Z">
              <w:r w:rsidRPr="00CA2BE8">
                <w:rPr>
                  <w:highlight w:val="yellow"/>
                  <w:rPrChange w:id="31" w:author="Michael Hadley" w:date="2012-09-28T00:39:00Z">
                    <w:rPr/>
                  </w:rPrChange>
                </w:rPr>
                <w:t>1,</w:t>
              </w:r>
              <w:r>
                <w:t xml:space="preserve"> </w:t>
              </w:r>
            </w:ins>
            <w:r w:rsidR="00B45EA2" w:rsidRPr="007A5AF4">
              <w:t>6</w:t>
            </w:r>
          </w:p>
        </w:tc>
        <w:tc>
          <w:tcPr>
            <w:tcW w:w="2398" w:type="dxa"/>
            <w:vAlign w:val="center"/>
          </w:tcPr>
          <w:p w14:paraId="5D1481DE" w14:textId="77777777" w:rsidR="00B45EA2" w:rsidRPr="007A5AF4" w:rsidRDefault="00B45EA2" w:rsidP="00D60AE3">
            <w:pPr>
              <w:spacing w:before="40" w:after="40"/>
            </w:pPr>
            <w:r w:rsidRPr="007A5AF4">
              <w:t>Periodic updates to Committee</w:t>
            </w:r>
          </w:p>
        </w:tc>
        <w:tc>
          <w:tcPr>
            <w:tcW w:w="1957" w:type="dxa"/>
            <w:vAlign w:val="center"/>
          </w:tcPr>
          <w:p w14:paraId="76C712DD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10.3, 13.2, 15.1</w:t>
            </w:r>
          </w:p>
        </w:tc>
      </w:tr>
      <w:tr w:rsidR="00B45EA2" w:rsidRPr="007A5AF4" w14:paraId="55E407A0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8CF590D" w14:textId="77777777" w:rsidR="00B45EA2" w:rsidRPr="007A5AF4" w:rsidRDefault="00B45EA2" w:rsidP="00D60AE3">
            <w:pPr>
              <w:pStyle w:val="List1"/>
              <w:numPr>
                <w:ilvl w:val="0"/>
                <w:numId w:val="0"/>
              </w:numPr>
              <w:rPr>
                <w:rFonts w:cs="Arial"/>
              </w:rPr>
            </w:pPr>
            <w:r w:rsidRPr="007A5AF4">
              <w:rPr>
                <w:rFonts w:cs="Arial"/>
              </w:rPr>
              <w:t>General:</w:t>
            </w:r>
          </w:p>
        </w:tc>
        <w:tc>
          <w:tcPr>
            <w:tcW w:w="1236" w:type="dxa"/>
            <w:shd w:val="clear" w:color="auto" w:fill="BFBFBF"/>
            <w:vAlign w:val="center"/>
          </w:tcPr>
          <w:p w14:paraId="45984C0C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1182" w:type="dxa"/>
            <w:shd w:val="clear" w:color="auto" w:fill="BFBFBF"/>
            <w:vAlign w:val="center"/>
          </w:tcPr>
          <w:p w14:paraId="7EAA39CE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  <w:tc>
          <w:tcPr>
            <w:tcW w:w="2398" w:type="dxa"/>
            <w:shd w:val="clear" w:color="auto" w:fill="BFBFBF"/>
            <w:vAlign w:val="center"/>
          </w:tcPr>
          <w:p w14:paraId="63787EAF" w14:textId="77777777" w:rsidR="00B45EA2" w:rsidRPr="007A5AF4" w:rsidRDefault="00B45EA2" w:rsidP="00D60AE3">
            <w:pPr>
              <w:spacing w:before="40" w:after="40"/>
            </w:pPr>
          </w:p>
        </w:tc>
        <w:tc>
          <w:tcPr>
            <w:tcW w:w="1957" w:type="dxa"/>
            <w:shd w:val="clear" w:color="auto" w:fill="BFBFBF"/>
            <w:vAlign w:val="center"/>
          </w:tcPr>
          <w:p w14:paraId="20A0DA51" w14:textId="77777777" w:rsidR="00B45EA2" w:rsidRPr="007A5AF4" w:rsidRDefault="00B45EA2" w:rsidP="00D60AE3">
            <w:pPr>
              <w:spacing w:before="40" w:after="40"/>
              <w:jc w:val="center"/>
            </w:pPr>
          </w:p>
        </w:tc>
      </w:tr>
      <w:tr w:rsidR="00B45EA2" w:rsidRPr="007A5AF4" w14:paraId="4C3C3E12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280579C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Monitor and report progress on related systems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51E0D1A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1CE98CAB" w14:textId="77777777" w:rsidR="00B45EA2" w:rsidRPr="007A5AF4" w:rsidRDefault="00B45EA2" w:rsidP="00861D89">
            <w:pPr>
              <w:spacing w:before="40" w:after="40"/>
              <w:jc w:val="center"/>
            </w:pPr>
            <w:r w:rsidRPr="007A5AF4">
              <w:t>2</w:t>
            </w:r>
            <w:ins w:id="32" w:author="Nick Ward" w:date="2012-09-27T10:13:00Z">
              <w:r w:rsidR="00861D89">
                <w:t xml:space="preserve">, </w:t>
              </w:r>
            </w:ins>
            <w:del w:id="33" w:author="Nick Ward" w:date="2012-09-27T10:13:00Z">
              <w:r w:rsidRPr="007A5AF4" w:rsidDel="00861D89">
                <w:delText>/</w:delText>
              </w:r>
            </w:del>
            <w:r w:rsidRPr="007A5AF4">
              <w:t>3/4</w:t>
            </w:r>
          </w:p>
        </w:tc>
        <w:tc>
          <w:tcPr>
            <w:tcW w:w="2398" w:type="dxa"/>
            <w:vAlign w:val="center"/>
          </w:tcPr>
          <w:p w14:paraId="46C63717" w14:textId="77777777" w:rsidR="00B45EA2" w:rsidRPr="007A5AF4" w:rsidRDefault="00B45EA2" w:rsidP="00D60AE3">
            <w:pPr>
              <w:spacing w:before="40" w:after="40"/>
            </w:pPr>
            <w:r w:rsidRPr="007A5AF4">
              <w:t xml:space="preserve">Periodic updates </w:t>
            </w:r>
          </w:p>
        </w:tc>
        <w:tc>
          <w:tcPr>
            <w:tcW w:w="1957" w:type="dxa"/>
            <w:vAlign w:val="center"/>
          </w:tcPr>
          <w:p w14:paraId="3D3C4552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13.4</w:t>
            </w:r>
          </w:p>
        </w:tc>
      </w:tr>
      <w:tr w:rsidR="00B45EA2" w:rsidRPr="007A5AF4" w14:paraId="40528F6E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E2605DE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Liaise with other IALA Committees and other bodies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53BBDA82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68BA844B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C/VC</w:t>
            </w:r>
          </w:p>
        </w:tc>
        <w:tc>
          <w:tcPr>
            <w:tcW w:w="2398" w:type="dxa"/>
            <w:vAlign w:val="center"/>
          </w:tcPr>
          <w:p w14:paraId="56720DA2" w14:textId="77777777" w:rsidR="00B45EA2" w:rsidRPr="007A5AF4" w:rsidRDefault="00B45EA2" w:rsidP="00D60AE3">
            <w:pPr>
              <w:spacing w:before="40" w:after="40"/>
            </w:pPr>
            <w:r w:rsidRPr="007A5AF4">
              <w:t>Liaison notes, PAP</w:t>
            </w:r>
          </w:p>
        </w:tc>
        <w:tc>
          <w:tcPr>
            <w:tcW w:w="1957" w:type="dxa"/>
            <w:vAlign w:val="center"/>
          </w:tcPr>
          <w:p w14:paraId="7081D844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1.2, 13.4</w:t>
            </w:r>
          </w:p>
        </w:tc>
      </w:tr>
      <w:tr w:rsidR="00B45EA2" w:rsidRPr="007A5AF4" w14:paraId="7CC77F2E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3A554A00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7504B013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4FE3AD15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C/VC</w:t>
            </w:r>
          </w:p>
        </w:tc>
        <w:tc>
          <w:tcPr>
            <w:tcW w:w="2398" w:type="dxa"/>
            <w:vAlign w:val="center"/>
          </w:tcPr>
          <w:p w14:paraId="6C73D2EC" w14:textId="77777777" w:rsidR="00B45EA2" w:rsidRPr="007A5AF4" w:rsidRDefault="00B45EA2" w:rsidP="00D60AE3">
            <w:pPr>
              <w:spacing w:before="40" w:after="40"/>
            </w:pPr>
            <w:r w:rsidRPr="007A5AF4">
              <w:t>PAP</w:t>
            </w:r>
          </w:p>
        </w:tc>
        <w:tc>
          <w:tcPr>
            <w:tcW w:w="1957" w:type="dxa"/>
            <w:vAlign w:val="center"/>
          </w:tcPr>
          <w:p w14:paraId="326F8ED6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1.2, 13.6</w:t>
            </w:r>
          </w:p>
        </w:tc>
      </w:tr>
      <w:tr w:rsidR="00B45EA2" w:rsidRPr="007A5AF4" w14:paraId="2DAA6998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0C6706F1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7A5AF4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67820F82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3</w:t>
            </w:r>
          </w:p>
        </w:tc>
        <w:tc>
          <w:tcPr>
            <w:tcW w:w="1182" w:type="dxa"/>
            <w:vAlign w:val="center"/>
          </w:tcPr>
          <w:p w14:paraId="0399E4C4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ALL</w:t>
            </w:r>
          </w:p>
        </w:tc>
        <w:tc>
          <w:tcPr>
            <w:tcW w:w="2398" w:type="dxa"/>
            <w:vAlign w:val="center"/>
          </w:tcPr>
          <w:p w14:paraId="41E9F451" w14:textId="77777777" w:rsidR="00B45EA2" w:rsidRPr="007A5AF4" w:rsidRDefault="00B45EA2" w:rsidP="00D60AE3">
            <w:pPr>
              <w:spacing w:before="40" w:after="40"/>
            </w:pPr>
            <w:r w:rsidRPr="007A5AF4">
              <w:t>Policy paper for Council</w:t>
            </w:r>
          </w:p>
        </w:tc>
        <w:tc>
          <w:tcPr>
            <w:tcW w:w="1957" w:type="dxa"/>
            <w:vAlign w:val="center"/>
          </w:tcPr>
          <w:p w14:paraId="474E9B58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15.2</w:t>
            </w:r>
          </w:p>
        </w:tc>
      </w:tr>
      <w:tr w:rsidR="00B45EA2" w:rsidRPr="007A5AF4" w14:paraId="6D297DAE" w14:textId="77777777" w:rsidTr="00D60AE3">
        <w:trPr>
          <w:cantSplit/>
          <w:jc w:val="center"/>
        </w:trPr>
        <w:tc>
          <w:tcPr>
            <w:tcW w:w="3642" w:type="dxa"/>
            <w:shd w:val="clear" w:color="auto" w:fill="auto"/>
            <w:vAlign w:val="center"/>
          </w:tcPr>
          <w:p w14:paraId="7DA1B1E6" w14:textId="77777777" w:rsidR="00B45EA2" w:rsidRPr="007A5AF4" w:rsidRDefault="00DD1C6E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jc w:val="left"/>
              <w:rPr>
                <w:rFonts w:cs="Arial"/>
              </w:rPr>
            </w:pPr>
            <w:ins w:id="34" w:author="Nick Ward" w:date="2012-09-27T10:09:00Z">
              <w:r w:rsidRPr="00CA2BE8">
                <w:rPr>
                  <w:rFonts w:cs="Arial"/>
                  <w:highlight w:val="yellow"/>
                  <w:rPrChange w:id="35" w:author="Michael Hadley" w:date="2012-09-28T00:40:00Z">
                    <w:rPr>
                      <w:rFonts w:cs="Arial"/>
                    </w:rPr>
                  </w:rPrChange>
                </w:rPr>
                <w:t xml:space="preserve">Advise on </w:t>
              </w:r>
            </w:ins>
            <w:r w:rsidR="00B45EA2" w:rsidRPr="00CA2BE8">
              <w:rPr>
                <w:rFonts w:cs="Arial"/>
                <w:highlight w:val="yellow"/>
                <w:rPrChange w:id="36" w:author="Michael Hadley" w:date="2012-09-28T00:40:00Z">
                  <w:rPr>
                    <w:rFonts w:cs="Arial"/>
                  </w:rPr>
                </w:rPrChange>
              </w:rPr>
              <w:t>Manage</w:t>
            </w:r>
            <w:ins w:id="37" w:author="Nick Ward" w:date="2012-09-27T10:10:00Z">
              <w:r w:rsidRPr="00CA2BE8">
                <w:rPr>
                  <w:rFonts w:cs="Arial"/>
                  <w:highlight w:val="yellow"/>
                  <w:rPrChange w:id="38" w:author="Michael Hadley" w:date="2012-09-28T00:40:00Z">
                    <w:rPr>
                      <w:rFonts w:cs="Arial"/>
                    </w:rPr>
                  </w:rPrChange>
                </w:rPr>
                <w:t>ment of</w:t>
              </w:r>
            </w:ins>
            <w:r w:rsidR="00B45EA2" w:rsidRPr="007A5AF4">
              <w:rPr>
                <w:rFonts w:cs="Arial"/>
              </w:rPr>
              <w:t xml:space="preserve"> the IALA domain, according to IHO standards S-100 &amp; S-99</w:t>
            </w:r>
          </w:p>
        </w:tc>
        <w:tc>
          <w:tcPr>
            <w:tcW w:w="1236" w:type="dxa"/>
            <w:shd w:val="clear" w:color="auto" w:fill="auto"/>
            <w:vAlign w:val="center"/>
          </w:tcPr>
          <w:p w14:paraId="3F32C1E9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4</w:t>
            </w:r>
          </w:p>
        </w:tc>
        <w:tc>
          <w:tcPr>
            <w:tcW w:w="1182" w:type="dxa"/>
            <w:vAlign w:val="center"/>
          </w:tcPr>
          <w:p w14:paraId="1945DD24" w14:textId="77777777" w:rsidR="00B45EA2" w:rsidRPr="007A5AF4" w:rsidRDefault="00861D89" w:rsidP="00861D89">
            <w:pPr>
              <w:spacing w:before="40" w:after="40"/>
              <w:jc w:val="center"/>
            </w:pPr>
            <w:ins w:id="39" w:author="Nick Ward" w:date="2012-09-27T10:13:00Z">
              <w:r w:rsidRPr="00CA2BE8">
                <w:rPr>
                  <w:highlight w:val="yellow"/>
                  <w:rPrChange w:id="40" w:author="Michael Hadley" w:date="2012-09-28T00:40:00Z">
                    <w:rPr/>
                  </w:rPrChange>
                </w:rPr>
                <w:t>6</w:t>
              </w:r>
            </w:ins>
            <w:del w:id="41" w:author="Nick Ward" w:date="2012-09-27T10:13:00Z">
              <w:r w:rsidR="00B45EA2" w:rsidRPr="00482D26" w:rsidDel="00861D89">
                <w:delText>5</w:delText>
              </w:r>
            </w:del>
          </w:p>
        </w:tc>
        <w:tc>
          <w:tcPr>
            <w:tcW w:w="2398" w:type="dxa"/>
            <w:vAlign w:val="center"/>
          </w:tcPr>
          <w:p w14:paraId="28416B39" w14:textId="77777777" w:rsidR="00B45EA2" w:rsidRPr="007A5AF4" w:rsidRDefault="00B45EA2" w:rsidP="00D60AE3">
            <w:pPr>
              <w:spacing w:before="40" w:after="40"/>
            </w:pPr>
            <w:r w:rsidRPr="007A5AF4">
              <w:t>IALA procedures.</w:t>
            </w:r>
          </w:p>
          <w:p w14:paraId="70BB2592" w14:textId="77777777" w:rsidR="00B45EA2" w:rsidRPr="007A5AF4" w:rsidRDefault="00B45EA2" w:rsidP="00D60AE3">
            <w:pPr>
              <w:spacing w:before="40" w:after="40"/>
            </w:pPr>
            <w:r w:rsidRPr="007A5AF4">
              <w:t>IALA Domain under S-100</w:t>
            </w:r>
          </w:p>
        </w:tc>
        <w:tc>
          <w:tcPr>
            <w:tcW w:w="1957" w:type="dxa"/>
            <w:vAlign w:val="center"/>
          </w:tcPr>
          <w:p w14:paraId="569D5743" w14:textId="77777777" w:rsidR="00B45EA2" w:rsidRPr="007A5AF4" w:rsidRDefault="00B45EA2" w:rsidP="00D60AE3">
            <w:pPr>
              <w:spacing w:before="40" w:after="40"/>
              <w:jc w:val="center"/>
            </w:pPr>
            <w:r w:rsidRPr="007A5AF4">
              <w:t>10.11</w:t>
            </w:r>
          </w:p>
        </w:tc>
      </w:tr>
    </w:tbl>
    <w:p w14:paraId="6BC75BF8" w14:textId="77777777" w:rsidR="00B45EA2" w:rsidRPr="007A5AF4" w:rsidRDefault="00B45EA2" w:rsidP="00B45EA2">
      <w:pPr>
        <w:pStyle w:val="BodyText"/>
        <w:spacing w:before="120"/>
        <w:rPr>
          <w:rFonts w:cs="Arial"/>
        </w:rPr>
      </w:pPr>
      <w:r w:rsidRPr="007A5AF4">
        <w:rPr>
          <w:rFonts w:cs="Arial"/>
        </w:rPr>
        <w:t>Monitoring Items</w:t>
      </w:r>
    </w:p>
    <w:tbl>
      <w:tblPr>
        <w:tblW w:w="9394" w:type="dxa"/>
        <w:jc w:val="center"/>
        <w:tblInd w:w="-2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5"/>
        <w:gridCol w:w="1417"/>
        <w:gridCol w:w="1282"/>
      </w:tblGrid>
      <w:tr w:rsidR="00B45EA2" w:rsidRPr="007A5AF4" w14:paraId="52524AC2" w14:textId="77777777" w:rsidTr="00D60AE3">
        <w:trPr>
          <w:cantSplit/>
          <w:jc w:val="center"/>
        </w:trPr>
        <w:tc>
          <w:tcPr>
            <w:tcW w:w="6695" w:type="dxa"/>
            <w:tcBorders>
              <w:bottom w:val="thickThinSmallGap" w:sz="24" w:space="0" w:color="auto"/>
            </w:tcBorders>
            <w:vAlign w:val="center"/>
          </w:tcPr>
          <w:p w14:paraId="5A201854" w14:textId="77777777" w:rsidR="00B45EA2" w:rsidRPr="007A5AF4" w:rsidRDefault="00B45EA2" w:rsidP="00D60AE3">
            <w:pPr>
              <w:jc w:val="center"/>
            </w:pPr>
            <w:r w:rsidRPr="007A5AF4">
              <w:t>Task</w:t>
            </w:r>
          </w:p>
        </w:tc>
        <w:tc>
          <w:tcPr>
            <w:tcW w:w="1417" w:type="dxa"/>
            <w:tcBorders>
              <w:bottom w:val="thickThinSmallGap" w:sz="24" w:space="0" w:color="auto"/>
            </w:tcBorders>
            <w:vAlign w:val="center"/>
          </w:tcPr>
          <w:p w14:paraId="1C522343" w14:textId="77777777" w:rsidR="00B45EA2" w:rsidRPr="007A5AF4" w:rsidRDefault="00B45EA2" w:rsidP="00D60AE3">
            <w:pPr>
              <w:jc w:val="center"/>
            </w:pPr>
            <w:r w:rsidRPr="007A5AF4">
              <w:t>Duration</w:t>
            </w:r>
          </w:p>
        </w:tc>
        <w:tc>
          <w:tcPr>
            <w:tcW w:w="1282" w:type="dxa"/>
            <w:tcBorders>
              <w:bottom w:val="thickThinSmallGap" w:sz="24" w:space="0" w:color="auto"/>
            </w:tcBorders>
            <w:vAlign w:val="center"/>
          </w:tcPr>
          <w:p w14:paraId="161F8587" w14:textId="77777777" w:rsidR="00B45EA2" w:rsidRPr="007A5AF4" w:rsidRDefault="00B45EA2" w:rsidP="00D60AE3">
            <w:pPr>
              <w:jc w:val="center"/>
            </w:pPr>
            <w:r w:rsidRPr="007A5AF4">
              <w:t>Strategy element(s)</w:t>
            </w:r>
          </w:p>
        </w:tc>
      </w:tr>
      <w:tr w:rsidR="00B45EA2" w:rsidRPr="007A5AF4" w14:paraId="7A66DEA0" w14:textId="77777777" w:rsidTr="00D60AE3">
        <w:trPr>
          <w:cantSplit/>
          <w:jc w:val="center"/>
        </w:trPr>
        <w:tc>
          <w:tcPr>
            <w:tcW w:w="6695" w:type="dxa"/>
            <w:tcBorders>
              <w:top w:val="thickThinSmallGap" w:sz="24" w:space="0" w:color="auto"/>
            </w:tcBorders>
          </w:tcPr>
          <w:p w14:paraId="3A0ACF97" w14:textId="77777777" w:rsidR="00B45EA2" w:rsidRPr="007A5AF4" w:rsidRDefault="00B45EA2" w:rsidP="00D60AE3">
            <w:pPr>
              <w:spacing w:before="60" w:after="60"/>
              <w:ind w:left="709" w:hanging="709"/>
            </w:pPr>
            <w:r w:rsidRPr="007A5AF4">
              <w:t>M1</w:t>
            </w:r>
            <w:r w:rsidRPr="007A5AF4">
              <w:tab/>
              <w:t>None at this time</w:t>
            </w:r>
          </w:p>
        </w:tc>
        <w:tc>
          <w:tcPr>
            <w:tcW w:w="1417" w:type="dxa"/>
            <w:tcBorders>
              <w:top w:val="thickThinSmallGap" w:sz="24" w:space="0" w:color="auto"/>
            </w:tcBorders>
            <w:vAlign w:val="center"/>
          </w:tcPr>
          <w:p w14:paraId="4BCAA8E6" w14:textId="77777777" w:rsidR="00B45EA2" w:rsidRPr="007A5AF4" w:rsidRDefault="00B45EA2" w:rsidP="00D60AE3">
            <w:pPr>
              <w:spacing w:before="60" w:after="60"/>
              <w:jc w:val="center"/>
              <w:rPr>
                <w:sz w:val="20"/>
              </w:rPr>
            </w:pPr>
          </w:p>
        </w:tc>
        <w:tc>
          <w:tcPr>
            <w:tcW w:w="1282" w:type="dxa"/>
            <w:tcBorders>
              <w:top w:val="thickThinSmallGap" w:sz="24" w:space="0" w:color="auto"/>
            </w:tcBorders>
            <w:vAlign w:val="center"/>
          </w:tcPr>
          <w:p w14:paraId="38BE5F9D" w14:textId="77777777" w:rsidR="00B45EA2" w:rsidRPr="007A5AF4" w:rsidRDefault="00B45EA2" w:rsidP="00D60AE3">
            <w:pPr>
              <w:rPr>
                <w:sz w:val="20"/>
              </w:rPr>
            </w:pPr>
          </w:p>
        </w:tc>
      </w:tr>
    </w:tbl>
    <w:p w14:paraId="5777A319" w14:textId="77777777" w:rsidR="00B45EA2" w:rsidRPr="007A5AF4" w:rsidRDefault="00B45EA2" w:rsidP="00B45EA2">
      <w:pPr>
        <w:pStyle w:val="BodyText"/>
        <w:spacing w:before="120"/>
        <w:rPr>
          <w:rFonts w:cs="Arial"/>
        </w:rPr>
      </w:pPr>
      <w:r w:rsidRPr="007A5AF4">
        <w:rPr>
          <w:rFonts w:cs="Arial"/>
        </w:rPr>
        <w:t>Deferred Items</w:t>
      </w:r>
    </w:p>
    <w:tbl>
      <w:tblPr>
        <w:tblW w:w="9394" w:type="dxa"/>
        <w:jc w:val="center"/>
        <w:tblInd w:w="-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6694"/>
        <w:gridCol w:w="1412"/>
        <w:gridCol w:w="1288"/>
      </w:tblGrid>
      <w:tr w:rsidR="00B45EA2" w:rsidRPr="007A5AF4" w14:paraId="343F1FEE" w14:textId="77777777" w:rsidTr="00D60AE3">
        <w:trPr>
          <w:cantSplit/>
          <w:jc w:val="center"/>
        </w:trPr>
        <w:tc>
          <w:tcPr>
            <w:tcW w:w="6694" w:type="dxa"/>
            <w:shd w:val="clear" w:color="auto" w:fill="auto"/>
            <w:vAlign w:val="center"/>
          </w:tcPr>
          <w:p w14:paraId="23B8E368" w14:textId="77777777" w:rsidR="00B45EA2" w:rsidRPr="007A5AF4" w:rsidRDefault="00B45EA2" w:rsidP="00D60AE3">
            <w:pPr>
              <w:jc w:val="center"/>
            </w:pPr>
            <w:r w:rsidRPr="007A5AF4">
              <w:t>Task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6F8C0C9" w14:textId="77777777" w:rsidR="00B45EA2" w:rsidRPr="007A5AF4" w:rsidRDefault="00B45EA2" w:rsidP="00D60AE3">
            <w:pPr>
              <w:jc w:val="center"/>
            </w:pPr>
            <w:r w:rsidRPr="007A5AF4">
              <w:t xml:space="preserve">No. </w:t>
            </w:r>
            <w:proofErr w:type="gramStart"/>
            <w:r w:rsidRPr="007A5AF4">
              <w:t>of</w:t>
            </w:r>
            <w:proofErr w:type="gramEnd"/>
            <w:r w:rsidRPr="007A5AF4">
              <w:t xml:space="preserve"> sessions</w:t>
            </w:r>
          </w:p>
        </w:tc>
        <w:tc>
          <w:tcPr>
            <w:tcW w:w="1288" w:type="dxa"/>
            <w:vAlign w:val="center"/>
          </w:tcPr>
          <w:p w14:paraId="100894BF" w14:textId="77777777" w:rsidR="00B45EA2" w:rsidRPr="007A5AF4" w:rsidRDefault="00B45EA2" w:rsidP="00D60AE3">
            <w:pPr>
              <w:jc w:val="center"/>
            </w:pPr>
            <w:r w:rsidRPr="007A5AF4">
              <w:t>Strategy element(s)</w:t>
            </w:r>
          </w:p>
        </w:tc>
      </w:tr>
      <w:tr w:rsidR="00B45EA2" w:rsidRPr="007A5AF4" w14:paraId="4E346F96" w14:textId="77777777" w:rsidTr="00D60AE3">
        <w:trPr>
          <w:cantSplit/>
          <w:jc w:val="center"/>
        </w:trPr>
        <w:tc>
          <w:tcPr>
            <w:tcW w:w="6694" w:type="dxa"/>
            <w:shd w:val="clear" w:color="auto" w:fill="auto"/>
          </w:tcPr>
          <w:p w14:paraId="74B8BE4E" w14:textId="77777777" w:rsidR="00B45EA2" w:rsidRPr="007A5AF4" w:rsidRDefault="00B45EA2" w:rsidP="00D60AE3">
            <w:pPr>
              <w:spacing w:before="60" w:after="60"/>
              <w:ind w:left="709" w:hanging="709"/>
            </w:pPr>
            <w:r w:rsidRPr="007A5AF4">
              <w:t>D1</w:t>
            </w:r>
            <w:r w:rsidRPr="007A5AF4">
              <w:tab/>
              <w:t>None at this time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E69B629" w14:textId="77777777" w:rsidR="00B45EA2" w:rsidRPr="007A5AF4" w:rsidRDefault="00B45EA2" w:rsidP="00D60AE3">
            <w:pPr>
              <w:spacing w:before="60" w:after="60"/>
              <w:jc w:val="center"/>
            </w:pPr>
          </w:p>
        </w:tc>
        <w:tc>
          <w:tcPr>
            <w:tcW w:w="1288" w:type="dxa"/>
            <w:vAlign w:val="center"/>
          </w:tcPr>
          <w:p w14:paraId="687E3E99" w14:textId="77777777" w:rsidR="00B45EA2" w:rsidRPr="007A5AF4" w:rsidRDefault="00B45EA2" w:rsidP="00D60AE3">
            <w:pPr>
              <w:spacing w:before="60" w:after="60"/>
              <w:jc w:val="center"/>
              <w:rPr>
                <w:bCs/>
              </w:rPr>
            </w:pPr>
          </w:p>
        </w:tc>
      </w:tr>
    </w:tbl>
    <w:p w14:paraId="4CA9BEEF" w14:textId="77777777" w:rsidR="00B45EA2" w:rsidRPr="007A5AF4" w:rsidRDefault="00B45EA2" w:rsidP="00B45EA2"/>
    <w:p w14:paraId="270EB0D1" w14:textId="77777777" w:rsidR="00B45EA2" w:rsidRPr="007A5AF4" w:rsidRDefault="00B45EA2" w:rsidP="00B45EA2">
      <w:pPr>
        <w:spacing w:before="120" w:after="120"/>
        <w:rPr>
          <w:b/>
        </w:rPr>
        <w:sectPr w:rsidR="00B45EA2" w:rsidRPr="007A5AF4" w:rsidSect="00D60AE3">
          <w:footerReference w:type="default" r:id="rId8"/>
          <w:pgSz w:w="11907" w:h="16839" w:code="9"/>
          <w:pgMar w:top="1134" w:right="1134" w:bottom="1134" w:left="1134" w:header="720" w:footer="720" w:gutter="0"/>
          <w:cols w:space="720"/>
          <w:noEndnote/>
          <w:docGrid w:linePitch="299"/>
        </w:sectPr>
      </w:pPr>
    </w:p>
    <w:p w14:paraId="79A1FB2B" w14:textId="77777777" w:rsidR="00B45EA2" w:rsidRPr="007A5AF4" w:rsidRDefault="00B45EA2" w:rsidP="00B45EA2">
      <w:pPr>
        <w:spacing w:before="120" w:after="120"/>
        <w:rPr>
          <w:b/>
        </w:rPr>
      </w:pPr>
      <w:proofErr w:type="gramStart"/>
      <w:r w:rsidRPr="007A5AF4">
        <w:rPr>
          <w:b/>
        </w:rPr>
        <w:lastRenderedPageBreak/>
        <w:t>e</w:t>
      </w:r>
      <w:proofErr w:type="gramEnd"/>
      <w:r w:rsidRPr="007A5AF4">
        <w:rPr>
          <w:b/>
        </w:rPr>
        <w:t>-NAV Committee Work Plan - 2010 – 2014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6"/>
        <w:gridCol w:w="567"/>
        <w:gridCol w:w="567"/>
        <w:gridCol w:w="567"/>
        <w:gridCol w:w="567"/>
        <w:gridCol w:w="567"/>
        <w:gridCol w:w="567"/>
        <w:gridCol w:w="567"/>
      </w:tblGrid>
      <w:tr w:rsidR="00B45EA2" w:rsidRPr="007A5AF4" w14:paraId="53EB7E18" w14:textId="77777777" w:rsidTr="00D60AE3">
        <w:trPr>
          <w:cantSplit/>
          <w:tblHeader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562D9821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Task</w:t>
            </w:r>
          </w:p>
        </w:tc>
        <w:tc>
          <w:tcPr>
            <w:tcW w:w="396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E321F67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Session</w:t>
            </w:r>
          </w:p>
        </w:tc>
      </w:tr>
      <w:tr w:rsidR="00B45EA2" w:rsidRPr="007A5AF4" w14:paraId="74790B0C" w14:textId="77777777" w:rsidTr="00D60AE3">
        <w:trPr>
          <w:cantSplit/>
          <w:tblHeader/>
        </w:trPr>
        <w:tc>
          <w:tcPr>
            <w:tcW w:w="0" w:type="auto"/>
            <w:vMerge/>
            <w:tcBorders>
              <w:bottom w:val="thickThinSmallGap" w:sz="24" w:space="0" w:color="auto"/>
              <w:right w:val="single" w:sz="4" w:space="0" w:color="auto"/>
            </w:tcBorders>
            <w:shd w:val="pct15" w:color="000000" w:fill="FFFFFF"/>
            <w:tcMar>
              <w:top w:w="85" w:type="dxa"/>
              <w:bottom w:w="85" w:type="dxa"/>
            </w:tcMar>
            <w:vAlign w:val="center"/>
          </w:tcPr>
          <w:p w14:paraId="0C514A18" w14:textId="77777777" w:rsidR="00B45EA2" w:rsidRPr="007A5AF4" w:rsidRDefault="00B45EA2" w:rsidP="00D60AE3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594395C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42695291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5D915DD7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10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2CC9E0CA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57C17D7F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4F8625B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bottom w:val="thickThinSmallGap" w:sz="24" w:space="0" w:color="auto"/>
            </w:tcBorders>
            <w:shd w:val="clear" w:color="auto" w:fill="D9D9D9"/>
            <w:tcMar>
              <w:top w:w="85" w:type="dxa"/>
              <w:bottom w:w="85" w:type="dxa"/>
            </w:tcMar>
            <w:vAlign w:val="center"/>
          </w:tcPr>
          <w:p w14:paraId="37E20225" w14:textId="77777777" w:rsidR="00B45EA2" w:rsidRPr="007A5AF4" w:rsidRDefault="00B45EA2" w:rsidP="00D60AE3">
            <w:pPr>
              <w:jc w:val="center"/>
              <w:rPr>
                <w:sz w:val="20"/>
              </w:rPr>
            </w:pPr>
            <w:r w:rsidRPr="007A5AF4">
              <w:rPr>
                <w:sz w:val="20"/>
              </w:rPr>
              <w:t>14</w:t>
            </w:r>
          </w:p>
        </w:tc>
      </w:tr>
      <w:tr w:rsidR="00B45EA2" w:rsidRPr="007A5AF4" w14:paraId="02BC89D8" w14:textId="77777777" w:rsidTr="00D60AE3">
        <w:trPr>
          <w:cantSplit/>
        </w:trPr>
        <w:tc>
          <w:tcPr>
            <w:tcW w:w="0" w:type="auto"/>
            <w:tcBorders>
              <w:top w:val="thickThinSmallGap" w:sz="2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A9C1BF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8"/>
              </w:numPr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and co-ordinate input on Strategy &amp; Operations to the IMO process</w:t>
            </w:r>
          </w:p>
        </w:tc>
        <w:tc>
          <w:tcPr>
            <w:tcW w:w="567" w:type="dxa"/>
            <w:tcBorders>
              <w:top w:val="thickThinSmallGap" w:sz="24" w:space="0" w:color="auto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57A95EE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D68142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229AADA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8C39FF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599CC72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44FEF7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Borders>
              <w:top w:val="thickThinSmallGap" w:sz="2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9F6237F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</w:tr>
      <w:tr w:rsidR="00B45EA2" w:rsidRPr="007A5AF4" w14:paraId="224761EA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00DA9E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9"/>
              </w:numPr>
              <w:spacing w:before="40" w:after="20"/>
              <w:rPr>
                <w:rFonts w:cs="Arial"/>
                <w:caps/>
              </w:rPr>
            </w:pPr>
            <w:r w:rsidRPr="007A5AF4">
              <w:rPr>
                <w:rFonts w:cs="Arial"/>
              </w:rPr>
              <w:t>Review and update IALA Strategy for e-Navigation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CFAD41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F365686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A25090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7F95DC8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48FA7B6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621B3E2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FE9282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B45EA2" w:rsidRPr="007A5AF4" w14:paraId="4985320B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7841BEF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42"/>
              </w:numPr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Maintain and update user requirements (in co-ordination with the VTS &amp; ANM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2307612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82E46A3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258BA99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0FB6230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6F2A6C7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5F4E3E2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D7026E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</w:tr>
      <w:tr w:rsidR="00B45EA2" w:rsidRPr="007A5AF4" w14:paraId="0DCE0BF2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5DDA20C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developments in navigation for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29E55DC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F50DF45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C9227C5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E0C71E8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E7A93BE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F82BE49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5CABD54" w14:textId="77777777" w:rsidR="00B45EA2" w:rsidRPr="007A5AF4" w:rsidRDefault="00B45EA2" w:rsidP="00D60AE3">
            <w:pPr>
              <w:spacing w:before="40" w:after="20"/>
              <w:jc w:val="center"/>
              <w:rPr>
                <w:sz w:val="20"/>
              </w:rPr>
            </w:pPr>
            <w:r w:rsidRPr="007A5AF4">
              <w:rPr>
                <w:sz w:val="20"/>
              </w:rPr>
              <w:t>X</w:t>
            </w:r>
          </w:p>
        </w:tc>
      </w:tr>
      <w:tr w:rsidR="00B45EA2" w:rsidRPr="007A5AF4" w14:paraId="654EDF49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4AD00E1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Review and update World Wide Radio Navigation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C0799E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A7BE1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034080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72459F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89B604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BC827B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8A8F86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213F50EA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DD8D920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PNT systems and radar AtoN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30E5FC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97DA6F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47A4E3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3180FD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D238B5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7A6185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01C71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4F3BAD9E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50FE426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Co-ordinate input to IMO, ITU, and IEC on PNT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DB02FB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B22616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0FEBC6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78E800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D35B4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76068A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9B0C8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0F62241C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F8070CC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a Guideline on establishment and operation of navigation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D74194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9F98F9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607019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5D5580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49F9BCD" w14:textId="77777777" w:rsidR="00B45EA2" w:rsidRPr="0086228C" w:rsidRDefault="00B45EA2" w:rsidP="00D60AE3">
            <w:pPr>
              <w:spacing w:before="40" w:after="20"/>
              <w:jc w:val="center"/>
              <w:rPr>
                <w:dstrike/>
                <w:sz w:val="18"/>
                <w:szCs w:val="18"/>
                <w:highlight w:val="yellow"/>
                <w:rPrChange w:id="42" w:author="Michael Hadley" w:date="2012-09-28T09:10:00Z">
                  <w:rPr>
                    <w:sz w:val="18"/>
                    <w:szCs w:val="18"/>
                  </w:rPr>
                </w:rPrChange>
              </w:rPr>
            </w:pPr>
            <w:r w:rsidRPr="0086228C">
              <w:rPr>
                <w:dstrike/>
                <w:sz w:val="18"/>
                <w:szCs w:val="18"/>
                <w:highlight w:val="yellow"/>
                <w:rPrChange w:id="43" w:author="Michael Hadley" w:date="2012-09-28T09:10:00Z">
                  <w:rPr>
                    <w:sz w:val="18"/>
                    <w:szCs w:val="18"/>
                  </w:rPr>
                </w:rPrChange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28E057" w14:textId="665C2CD8" w:rsidR="00B45EA2" w:rsidRPr="007A5AF4" w:rsidRDefault="0086228C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ins w:id="44" w:author="Michael Hadley" w:date="2012-09-28T09:09:00Z">
              <w:r w:rsidRPr="0086228C">
                <w:rPr>
                  <w:sz w:val="18"/>
                  <w:szCs w:val="18"/>
                  <w:highlight w:val="yellow"/>
                  <w:rPrChange w:id="45" w:author="Michael Hadley" w:date="2012-09-28T09:10:00Z">
                    <w:rPr>
                      <w:sz w:val="18"/>
                      <w:szCs w:val="18"/>
                    </w:rPr>
                  </w:rPrChange>
                </w:rPr>
                <w:t>X</w:t>
              </w:r>
            </w:ins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332D6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35F9ACE2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100F87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developments in satellite and terrestrial EPFSs and non-</w:t>
            </w:r>
            <w:proofErr w:type="spellStart"/>
            <w:r w:rsidRPr="007A5AF4">
              <w:rPr>
                <w:rFonts w:cs="Arial"/>
              </w:rPr>
              <w:t>radionavigation</w:t>
            </w:r>
            <w:proofErr w:type="spellEnd"/>
            <w:r w:rsidRPr="007A5AF4">
              <w:rPr>
                <w:rFonts w:cs="Arial"/>
              </w:rPr>
              <w:t xml:space="preserve">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A30813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D9E64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F64470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50690F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F44C7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225568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D74695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78389D33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6A2D1F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Guideline on recommended measures for disaster recovery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251E1F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579E0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E57050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B67DE9E" w14:textId="75DCC3F5" w:rsidR="00B45EA2" w:rsidRPr="007A5AF4" w:rsidRDefault="0086228C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ins w:id="46" w:author="Michael Hadley" w:date="2012-09-28T09:11:00Z">
              <w:r w:rsidRPr="008050D8">
                <w:rPr>
                  <w:dstrike/>
                  <w:sz w:val="18"/>
                  <w:szCs w:val="18"/>
                  <w:highlight w:val="yellow"/>
                </w:rPr>
                <w:t>X</w:t>
              </w:r>
              <w:r w:rsidRPr="007A5AF4" w:rsidDel="0086228C">
                <w:rPr>
                  <w:sz w:val="18"/>
                  <w:szCs w:val="18"/>
                </w:rPr>
                <w:t xml:space="preserve"> </w:t>
              </w:r>
            </w:ins>
            <w:del w:id="47" w:author="Michael Hadley" w:date="2012-09-28T09:11:00Z">
              <w:r w:rsidR="00B45EA2" w:rsidRPr="007A5AF4" w:rsidDel="0086228C">
                <w:rPr>
                  <w:sz w:val="18"/>
                  <w:szCs w:val="18"/>
                </w:rPr>
                <w:delText>X</w:delText>
              </w:r>
            </w:del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AD4126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4D33D22" w14:textId="18FB90EC" w:rsidR="00B45EA2" w:rsidRPr="007A5AF4" w:rsidRDefault="0086228C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ins w:id="48" w:author="Michael Hadley" w:date="2012-09-28T09:11:00Z">
              <w:r w:rsidRPr="007A5AF4">
                <w:rPr>
                  <w:sz w:val="18"/>
                  <w:szCs w:val="18"/>
                </w:rPr>
                <w:t>X</w:t>
              </w:r>
            </w:ins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6DD05E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469A4E01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EF39A66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 xml:space="preserve">Monitor developments in radar technology and their effect on </w:t>
            </w:r>
            <w:proofErr w:type="spellStart"/>
            <w:r w:rsidRPr="007A5AF4">
              <w:rPr>
                <w:rFonts w:cs="Arial"/>
              </w:rPr>
              <w:t>racons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277120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CFC2BC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1284DD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3EA45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3488A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26A8AA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557C9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4653D413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AF5455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Review and update documentation on AIS (M.1371; A-124, A-126)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42FDC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A0F486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75AB58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DF392E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586A7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F9EF8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567487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2DF59658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8FBA463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Co-ordinate input to IMO, ITU, and IEC on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DE286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DBFF6D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6D7BA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B2CD46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DDA2D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EBC5B0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FD2EB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608725AE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1957779" w14:textId="77777777" w:rsidR="00B45EA2" w:rsidRPr="00482D26" w:rsidRDefault="00482D26" w:rsidP="00482D26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rPr>
                <w:rFonts w:cs="Arial"/>
              </w:rPr>
            </w:pPr>
            <w:r w:rsidRPr="00482D26">
              <w:t>Monitor and contribute to the efficient utilization of AIS, development of future VHF Data Exchange (VDE) and technical standards.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E153E1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FFAD53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4D34E7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975114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23BA0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4A4D9C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343F12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7A25F242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BD6D1D" w14:textId="77777777" w:rsidR="00B45EA2" w:rsidRPr="00482D26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482D26">
              <w:rPr>
                <w:rFonts w:cs="Arial"/>
              </w:rPr>
              <w:t>Monitor developments in the technical definition of AIS stations at IEC, satellite detection of AIS, and terrestrial long range AIS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D0FC76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1619A6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6D2F1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B5799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006CB6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B6330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BD0F3C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563D296F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CCBD8AC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developments in the use of AIS in polar regions (e.g. AIS AtoN)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343FA5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E82D8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32878C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2AE3C3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147EBC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F2E2D1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985348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6F3D9F17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6B73F9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lastRenderedPageBreak/>
              <w:t>Review and update IALA Maritime Radio Communications Plan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C4CD97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B3FAB6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49F945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909B19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EF5A6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06C0C1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C19A78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1CB84F33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0D3183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Review Recommendations and Guidelines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73147A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897B6E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F517E5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46873B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2C48C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F22DC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4D2F97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40799D13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C327A0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Co-ordinate input to ITU, IMO, and IEC on communications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AD405A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2E8EFE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D47E81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9F107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47CE3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4BE1EA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AA688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2EC61E75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48BB00E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a Guideline on establishment and operation of communications systems in polar regions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DEDCDD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FFB41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AD76A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BAEC94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B6B868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713A5B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7C8D5F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0FEF2B2E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8B364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developments in GMDSS and LRIT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AE68C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1F7A25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41AEFE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872D2D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80EDB4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CFFA2A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60F319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2EDBF9F0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5840B3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Develop and maintain shore-based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5B70DB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A94D9A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B6F994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35884C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5E97D9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982BF8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7FB4D9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1E7ADB52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10377E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e-Navigation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2DA54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2B749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244A6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4715D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A1D39A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E38FC6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B38D61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3F4940E7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3CA8E3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Co-ordinate input to IMO, IHO, ISO, IEC &amp; CIRM on architecture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427ECF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ABAE47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EDCC66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6B38D5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141560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28E698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C73BDE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3CE7FBDE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4BACAA" w14:textId="0E82BA3E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Maritime Information Systems</w:t>
            </w:r>
            <w:ins w:id="49" w:author="Michael Hadley" w:date="2012-09-28T09:12:00Z">
              <w:r w:rsidR="0086228C">
                <w:rPr>
                  <w:rFonts w:cs="Arial"/>
                </w:rPr>
                <w:t xml:space="preserve"> </w:t>
              </w:r>
              <w:r w:rsidR="0086228C" w:rsidRPr="008050D8">
                <w:rPr>
                  <w:rFonts w:cs="Arial"/>
                  <w:highlight w:val="yellow"/>
                </w:rPr>
                <w:t>in the context of MSPs</w:t>
              </w:r>
            </w:ins>
            <w:bookmarkStart w:id="50" w:name="_GoBack"/>
            <w:bookmarkEnd w:id="50"/>
            <w:r w:rsidRPr="007A5AF4">
              <w:rPr>
                <w:rFonts w:cs="Arial"/>
              </w:rPr>
              <w:t xml:space="preserve"> (in co-ordination with the VTS Committee)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A2BF24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2FAD68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C04C41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DE4B34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9BD7DE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59511F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2DE156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7F4566D5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B63942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Recommendations and guidelines on the portrayal of information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BF690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92BFE8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7D0D04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D3B720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24ECF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4A47FC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5C5C5E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19849737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8703A0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developments in ECDIS, INS and ENCs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AA2C98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21AD11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D3E89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18E0FF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20863C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6E8C7B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B41E1E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3904D02B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EA9DE38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Monitor and report progress on related systems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5BEB78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0937DD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4EE1F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E3EAFA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5E61A2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785F44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8F924C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3E374304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8B2CE5A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Liaise with other IALA Committees and other bodies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A3062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F3097A8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636E16B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72BA75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6680C9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0B8FBBD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39E628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  <w:tr w:rsidR="00B45EA2" w:rsidRPr="007A5AF4" w14:paraId="4ED8D4B2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912C618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Prepare a combined IALA e-Navigation Plan (all Committees)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46782A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A7C96E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8B53BB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BC0864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3EBADA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372B11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1FFD69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0C2A9838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648914" w14:textId="77777777" w:rsidR="00B45EA2" w:rsidRPr="007A5AF4" w:rsidRDefault="00B45EA2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r w:rsidRPr="007A5AF4">
              <w:rPr>
                <w:rFonts w:cs="Arial"/>
              </w:rPr>
              <w:t>Consider the regulatory process for e-Navigation and recommend the best approach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EEBC1F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57E25A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378808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0E72EE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FFF43C9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ED85721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C935B84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</w:tr>
      <w:tr w:rsidR="00B45EA2" w:rsidRPr="007A5AF4" w14:paraId="4D7ABEE2" w14:textId="77777777" w:rsidTr="00D60AE3">
        <w:trPr>
          <w:cantSplit/>
        </w:trPr>
        <w:tc>
          <w:tcPr>
            <w:tcW w:w="0" w:type="auto"/>
            <w:tcBorders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1E57D6" w14:textId="77777777" w:rsidR="00B45EA2" w:rsidRPr="007A5AF4" w:rsidRDefault="00DD1C6E" w:rsidP="00B45EA2">
            <w:pPr>
              <w:pStyle w:val="List1"/>
              <w:widowControl w:val="0"/>
              <w:numPr>
                <w:ilvl w:val="0"/>
                <w:numId w:val="30"/>
              </w:numPr>
              <w:tabs>
                <w:tab w:val="left" w:pos="567"/>
              </w:tabs>
              <w:spacing w:before="40" w:after="20"/>
              <w:rPr>
                <w:rFonts w:cs="Arial"/>
              </w:rPr>
            </w:pPr>
            <w:ins w:id="51" w:author="Nick Ward" w:date="2012-09-27T10:09:00Z">
              <w:r w:rsidRPr="0086228C">
                <w:rPr>
                  <w:rFonts w:cs="Arial"/>
                  <w:highlight w:val="yellow"/>
                  <w:rPrChange w:id="52" w:author="Michael Hadley" w:date="2012-09-28T09:12:00Z">
                    <w:rPr>
                      <w:rFonts w:cs="Arial"/>
                    </w:rPr>
                  </w:rPrChange>
                </w:rPr>
                <w:t xml:space="preserve">Advise on </w:t>
              </w:r>
            </w:ins>
            <w:r w:rsidR="00B45EA2" w:rsidRPr="0086228C">
              <w:rPr>
                <w:rFonts w:cs="Arial"/>
                <w:highlight w:val="yellow"/>
                <w:rPrChange w:id="53" w:author="Michael Hadley" w:date="2012-09-28T09:12:00Z">
                  <w:rPr>
                    <w:rFonts w:cs="Arial"/>
                  </w:rPr>
                </w:rPrChange>
              </w:rPr>
              <w:t>Manage</w:t>
            </w:r>
            <w:ins w:id="54" w:author="Nick Ward" w:date="2012-09-27T10:09:00Z">
              <w:r w:rsidRPr="0086228C">
                <w:rPr>
                  <w:rFonts w:cs="Arial"/>
                  <w:highlight w:val="yellow"/>
                  <w:rPrChange w:id="55" w:author="Michael Hadley" w:date="2012-09-28T09:12:00Z">
                    <w:rPr>
                      <w:rFonts w:cs="Arial"/>
                    </w:rPr>
                  </w:rPrChange>
                </w:rPr>
                <w:t>ment of</w:t>
              </w:r>
            </w:ins>
            <w:r w:rsidR="00B45EA2" w:rsidRPr="0086228C">
              <w:rPr>
                <w:rFonts w:cs="Arial"/>
                <w:highlight w:val="yellow"/>
                <w:rPrChange w:id="56" w:author="Michael Hadley" w:date="2012-09-28T09:12:00Z">
                  <w:rPr>
                    <w:rFonts w:cs="Arial"/>
                  </w:rPr>
                </w:rPrChange>
              </w:rPr>
              <w:t xml:space="preserve"> t</w:t>
            </w:r>
            <w:r w:rsidR="00B45EA2" w:rsidRPr="007A5AF4">
              <w:rPr>
                <w:rFonts w:cs="Arial"/>
              </w:rPr>
              <w:t>he IALA domain, according to IHO standards S-100 &amp; S-99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1C8F1F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EAB850E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51C6066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CAAFBB3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686E947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0B02E52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1EDDE6C" w14:textId="77777777" w:rsidR="00B45EA2" w:rsidRPr="007A5AF4" w:rsidRDefault="00B45EA2" w:rsidP="00D60AE3">
            <w:pPr>
              <w:spacing w:before="40" w:after="20"/>
              <w:jc w:val="center"/>
              <w:rPr>
                <w:sz w:val="18"/>
                <w:szCs w:val="18"/>
              </w:rPr>
            </w:pPr>
            <w:r w:rsidRPr="007A5AF4">
              <w:rPr>
                <w:sz w:val="18"/>
                <w:szCs w:val="18"/>
              </w:rPr>
              <w:t>X</w:t>
            </w:r>
          </w:p>
        </w:tc>
      </w:tr>
    </w:tbl>
    <w:p w14:paraId="78F9C26F" w14:textId="77777777" w:rsidR="00B45EA2" w:rsidRPr="007A5AF4" w:rsidRDefault="00B45EA2" w:rsidP="00B45EA2">
      <w:pPr>
        <w:pStyle w:val="BodyText"/>
        <w:rPr>
          <w:rFonts w:cs="Arial"/>
        </w:rPr>
      </w:pPr>
    </w:p>
    <w:p w14:paraId="20A51077" w14:textId="77777777" w:rsidR="00AD5AAE" w:rsidRDefault="00AD5AAE"/>
    <w:sectPr w:rsidR="00AD5AAE" w:rsidSect="00D60AE3">
      <w:headerReference w:type="default" r:id="rId9"/>
      <w:footerReference w:type="default" r:id="rId10"/>
      <w:pgSz w:w="16837" w:h="11905" w:orient="landscape" w:code="9"/>
      <w:pgMar w:top="567" w:right="1134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DD070" w14:textId="77777777" w:rsidR="00A31B0E" w:rsidRDefault="00A31B0E" w:rsidP="00B45EA2">
      <w:r>
        <w:separator/>
      </w:r>
    </w:p>
  </w:endnote>
  <w:endnote w:type="continuationSeparator" w:id="0">
    <w:p w14:paraId="2FA4EC1D" w14:textId="77777777" w:rsidR="00A31B0E" w:rsidRDefault="00A31B0E" w:rsidP="00B4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860DD" w14:textId="77777777" w:rsidR="00D60AE3" w:rsidRDefault="00D60AE3" w:rsidP="00D60AE3">
    <w:pPr>
      <w:pStyle w:val="Footer"/>
      <w:ind w:right="283"/>
    </w:pPr>
    <w:r>
      <w:rPr>
        <w:rFonts w:cs="Arial"/>
        <w:szCs w:val="16"/>
      </w:rPr>
      <w:tab/>
    </w:r>
    <w:r w:rsidR="0036342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63426">
      <w:rPr>
        <w:rStyle w:val="PageNumber"/>
      </w:rPr>
      <w:fldChar w:fldCharType="separate"/>
    </w:r>
    <w:r w:rsidR="0086228C">
      <w:rPr>
        <w:rStyle w:val="PageNumber"/>
        <w:noProof/>
      </w:rPr>
      <w:t>4</w:t>
    </w:r>
    <w:r w:rsidR="00363426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B5F2D" w14:textId="77777777" w:rsidR="00D60AE3" w:rsidRDefault="00D60AE3" w:rsidP="00D60AE3">
    <w:pPr>
      <w:pStyle w:val="Footer"/>
      <w:tabs>
        <w:tab w:val="clear" w:pos="4820"/>
        <w:tab w:val="clear" w:pos="9639"/>
        <w:tab w:val="center" w:pos="7230"/>
        <w:tab w:val="right" w:pos="14601"/>
      </w:tabs>
    </w:pPr>
    <w:r>
      <w:rPr>
        <w:rFonts w:cs="Arial"/>
        <w:szCs w:val="16"/>
      </w:rPr>
      <w:tab/>
    </w:r>
    <w:r w:rsidR="0036342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63426">
      <w:rPr>
        <w:rStyle w:val="PageNumber"/>
      </w:rPr>
      <w:fldChar w:fldCharType="separate"/>
    </w:r>
    <w:r w:rsidR="0086228C">
      <w:rPr>
        <w:rStyle w:val="PageNumber"/>
        <w:noProof/>
      </w:rPr>
      <w:t>6</w:t>
    </w:r>
    <w:r w:rsidR="0036342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56DAF" w14:textId="77777777" w:rsidR="00A31B0E" w:rsidRDefault="00A31B0E" w:rsidP="00B45EA2">
      <w:r>
        <w:separator/>
      </w:r>
    </w:p>
  </w:footnote>
  <w:footnote w:type="continuationSeparator" w:id="0">
    <w:p w14:paraId="1883A586" w14:textId="77777777" w:rsidR="00A31B0E" w:rsidRDefault="00A31B0E" w:rsidP="00B45E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34E51" w14:textId="77777777" w:rsidR="00D60AE3" w:rsidRPr="00252624" w:rsidRDefault="00D60AE3" w:rsidP="00D60AE3">
    <w:pPr>
      <w:pStyle w:val="Header"/>
      <w:tabs>
        <w:tab w:val="clear" w:pos="4820"/>
        <w:tab w:val="clear" w:pos="9639"/>
        <w:tab w:val="center" w:pos="7230"/>
        <w:tab w:val="right" w:pos="1460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EEC6DE5"/>
    <w:multiLevelType w:val="hybridMultilevel"/>
    <w:tmpl w:val="B5D2CD3A"/>
    <w:lvl w:ilvl="0" w:tplc="537E9A6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E24C01"/>
    <w:multiLevelType w:val="multilevel"/>
    <w:tmpl w:val="B0FAF8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4"/>
  </w:num>
  <w:num w:numId="12">
    <w:abstractNumId w:val="1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8"/>
  </w:num>
  <w:num w:numId="18">
    <w:abstractNumId w:val="8"/>
  </w:num>
  <w:num w:numId="19">
    <w:abstractNumId w:val="8"/>
  </w:num>
  <w:num w:numId="20">
    <w:abstractNumId w:val="1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6"/>
  </w:num>
  <w:num w:numId="31">
    <w:abstractNumId w:val="6"/>
  </w:num>
  <w:num w:numId="32">
    <w:abstractNumId w:val="6"/>
  </w:num>
  <w:num w:numId="33">
    <w:abstractNumId w:val="11"/>
  </w:num>
  <w:num w:numId="34">
    <w:abstractNumId w:val="10"/>
  </w:num>
  <w:num w:numId="35">
    <w:abstractNumId w:val="3"/>
  </w:num>
  <w:num w:numId="36">
    <w:abstractNumId w:val="0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5EA2"/>
    <w:rsid w:val="000C54DB"/>
    <w:rsid w:val="00197C40"/>
    <w:rsid w:val="00323285"/>
    <w:rsid w:val="00363426"/>
    <w:rsid w:val="00482D26"/>
    <w:rsid w:val="004A7F19"/>
    <w:rsid w:val="004B0372"/>
    <w:rsid w:val="005C2749"/>
    <w:rsid w:val="00861D89"/>
    <w:rsid w:val="0086228C"/>
    <w:rsid w:val="009140F0"/>
    <w:rsid w:val="00946FD4"/>
    <w:rsid w:val="00A31B0E"/>
    <w:rsid w:val="00A32011"/>
    <w:rsid w:val="00AD5AAE"/>
    <w:rsid w:val="00B45EA2"/>
    <w:rsid w:val="00CA2BE8"/>
    <w:rsid w:val="00CB65A2"/>
    <w:rsid w:val="00D60AE3"/>
    <w:rsid w:val="00D87AAF"/>
    <w:rsid w:val="00DD1C6E"/>
    <w:rsid w:val="00FA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9A41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EA2"/>
    <w:rPr>
      <w:rFonts w:ascii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9140F0"/>
    <w:pPr>
      <w:keepNext/>
      <w:numPr>
        <w:numId w:val="35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9140F0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9140F0"/>
    <w:pPr>
      <w:keepNext/>
      <w:numPr>
        <w:ilvl w:val="2"/>
        <w:numId w:val="35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D87AAF"/>
    <w:pPr>
      <w:keepNext/>
      <w:numPr>
        <w:ilvl w:val="3"/>
        <w:numId w:val="35"/>
      </w:numPr>
      <w:spacing w:before="120" w:after="120"/>
      <w:outlineLvl w:val="3"/>
    </w:pPr>
    <w:rPr>
      <w:rFonts w:eastAsia="Times New Roman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9140F0"/>
    <w:pPr>
      <w:numPr>
        <w:ilvl w:val="4"/>
        <w:numId w:val="3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9140F0"/>
    <w:pPr>
      <w:numPr>
        <w:ilvl w:val="5"/>
        <w:numId w:val="3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9140F0"/>
    <w:pPr>
      <w:numPr>
        <w:ilvl w:val="6"/>
        <w:numId w:val="3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9140F0"/>
    <w:pPr>
      <w:numPr>
        <w:ilvl w:val="7"/>
        <w:numId w:val="3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9140F0"/>
    <w:pPr>
      <w:numPr>
        <w:ilvl w:val="8"/>
        <w:numId w:val="3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9140F0"/>
    <w:rPr>
      <w:rFonts w:ascii="Arial" w:eastAsia="Calibri" w:hAnsi="Arial" w:cs="Calibri"/>
      <w:b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9140F0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9140F0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9140F0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9140F0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qFormat/>
    <w:rsid w:val="005C2749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5C274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9140F0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140F0"/>
    <w:rPr>
      <w:rFonts w:ascii="Arial" w:eastAsia="MS Mincho" w:hAnsi="Arial" w:cs="Times New Roman"/>
      <w:b/>
      <w:kern w:val="28"/>
      <w:sz w:val="22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9140F0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9140F0"/>
    <w:rPr>
      <w:rFonts w:ascii="Arial" w:eastAsia="Times New Roman" w:hAnsi="Arial" w:cs="Arial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Normal"/>
    <w:uiPriority w:val="99"/>
    <w:rsid w:val="00CB65A2"/>
    <w:pPr>
      <w:tabs>
        <w:tab w:val="right" w:pos="9639"/>
      </w:tabs>
      <w:spacing w:before="60" w:after="60"/>
      <w:ind w:left="1418" w:hanging="1418"/>
      <w:jc w:val="both"/>
    </w:pPr>
    <w:rPr>
      <w:rFonts w:eastAsia="Times New Roman" w:cs="Times New Roman"/>
      <w:szCs w:val="24"/>
    </w:rPr>
  </w:style>
  <w:style w:type="paragraph" w:customStyle="1" w:styleId="Table">
    <w:name w:val="Table_#"/>
    <w:basedOn w:val="Normal"/>
    <w:next w:val="Normal"/>
    <w:qFormat/>
    <w:rsid w:val="009140F0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uiPriority w:val="39"/>
    <w:rsid w:val="00CB65A2"/>
    <w:pPr>
      <w:tabs>
        <w:tab w:val="left" w:pos="567"/>
        <w:tab w:val="right" w:pos="9639"/>
      </w:tabs>
      <w:spacing w:after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autoRedefine/>
    <w:uiPriority w:val="39"/>
    <w:rsid w:val="004B0372"/>
    <w:pPr>
      <w:tabs>
        <w:tab w:val="right" w:pos="9639"/>
      </w:tabs>
      <w:spacing w:before="120" w:after="120"/>
      <w:ind w:left="851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CB65A2"/>
    <w:pPr>
      <w:tabs>
        <w:tab w:val="right" w:pos="9639"/>
      </w:tabs>
      <w:spacing w:before="60" w:after="60"/>
      <w:ind w:left="2269" w:right="284" w:hanging="851"/>
    </w:pPr>
    <w:rPr>
      <w:noProof/>
      <w:sz w:val="20"/>
      <w:lang w:eastAsia="en-GB"/>
    </w:rPr>
  </w:style>
  <w:style w:type="paragraph" w:styleId="TOC4">
    <w:name w:val="toc 4"/>
    <w:basedOn w:val="Normal"/>
    <w:next w:val="Normal"/>
    <w:uiPriority w:val="39"/>
    <w:rsid w:val="009140F0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</w:rPr>
  </w:style>
  <w:style w:type="paragraph" w:styleId="TOC5">
    <w:name w:val="toc 5"/>
    <w:basedOn w:val="Normal"/>
    <w:next w:val="Normal"/>
    <w:autoRedefine/>
    <w:uiPriority w:val="39"/>
    <w:rsid w:val="00CB65A2"/>
    <w:pPr>
      <w:spacing w:after="120"/>
      <w:ind w:left="1418" w:right="-284" w:hanging="1418"/>
      <w:jc w:val="both"/>
    </w:pPr>
    <w:rPr>
      <w:rFonts w:eastAsia="Times New Roman" w:cs="Times New Roman"/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A32011"/>
    <w:rPr>
      <w:rFonts w:ascii="Arial" w:hAnsi="Arial" w:cs="Arial"/>
      <w:sz w:val="22"/>
      <w:szCs w:val="22"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styleId="Emphasis">
    <w:name w:val="Emphasis"/>
    <w:basedOn w:val="DefaultParagraphFont"/>
    <w:uiPriority w:val="20"/>
    <w:rsid w:val="00A32011"/>
    <w:rPr>
      <w:i/>
      <w:iCs/>
    </w:rPr>
  </w:style>
  <w:style w:type="character" w:styleId="IntenseEmphasis">
    <w:name w:val="Intense Emphasis"/>
    <w:basedOn w:val="DefaultParagraphFont"/>
    <w:uiPriority w:val="21"/>
    <w:rsid w:val="00A32011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A32011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A320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32011"/>
    <w:rPr>
      <w:rFonts w:ascii="Arial" w:hAnsi="Arial" w:cs="Arial"/>
      <w:i/>
      <w:iCs/>
      <w:color w:val="000000" w:themeColor="text1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A320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2011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IntenseReference">
    <w:name w:val="Intense Reference"/>
    <w:basedOn w:val="DefaultParagraphFont"/>
    <w:uiPriority w:val="32"/>
    <w:rsid w:val="00A3201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32011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styleId="ListNumber">
    <w:name w:val="List Number"/>
    <w:basedOn w:val="Normal"/>
    <w:rsid w:val="00B45EA2"/>
    <w:pPr>
      <w:numPr>
        <w:numId w:val="36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EA2"/>
    <w:rPr>
      <w:rFonts w:ascii="Arial" w:hAnsi="Arial" w:cs="Arial"/>
      <w:sz w:val="22"/>
      <w:szCs w:val="22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9140F0"/>
    <w:pPr>
      <w:keepNext/>
      <w:numPr>
        <w:numId w:val="35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9140F0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qFormat/>
    <w:rsid w:val="009140F0"/>
    <w:pPr>
      <w:keepNext/>
      <w:numPr>
        <w:ilvl w:val="2"/>
        <w:numId w:val="35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D87AAF"/>
    <w:pPr>
      <w:keepNext/>
      <w:numPr>
        <w:ilvl w:val="3"/>
        <w:numId w:val="35"/>
      </w:numPr>
      <w:spacing w:before="120" w:after="120"/>
      <w:outlineLvl w:val="3"/>
    </w:pPr>
    <w:rPr>
      <w:rFonts w:eastAsia="Times New Roman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9140F0"/>
    <w:pPr>
      <w:numPr>
        <w:ilvl w:val="4"/>
        <w:numId w:val="35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9140F0"/>
    <w:pPr>
      <w:numPr>
        <w:ilvl w:val="5"/>
        <w:numId w:val="35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nhideWhenUsed/>
    <w:qFormat/>
    <w:rsid w:val="009140F0"/>
    <w:pPr>
      <w:numPr>
        <w:ilvl w:val="6"/>
        <w:numId w:val="35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nhideWhenUsed/>
    <w:qFormat/>
    <w:rsid w:val="009140F0"/>
    <w:pPr>
      <w:numPr>
        <w:ilvl w:val="7"/>
        <w:numId w:val="35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nhideWhenUsed/>
    <w:qFormat/>
    <w:rsid w:val="009140F0"/>
    <w:pPr>
      <w:numPr>
        <w:ilvl w:val="8"/>
        <w:numId w:val="35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9140F0"/>
    <w:pPr>
      <w:numPr>
        <w:numId w:val="1"/>
      </w:numPr>
      <w:jc w:val="both"/>
    </w:pPr>
    <w:rPr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9140F0"/>
    <w:rPr>
      <w:rFonts w:ascii="Arial" w:eastAsia="Calibri" w:hAnsi="Arial" w:cs="Calibri"/>
      <w:b/>
      <w:caps/>
      <w:kern w:val="28"/>
      <w:sz w:val="22"/>
      <w:szCs w:val="22"/>
      <w:lang w:val="en-GB" w:eastAsia="de-DE"/>
    </w:rPr>
  </w:style>
  <w:style w:type="paragraph" w:customStyle="1" w:styleId="AnnexFigure">
    <w:name w:val="Annex Figure"/>
    <w:basedOn w:val="Normal"/>
    <w:next w:val="Normal"/>
    <w:rsid w:val="009140F0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9140F0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9140F0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9140F0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9140F0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9140F0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qFormat/>
    <w:rsid w:val="005C2749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link w:val="BodyText"/>
    <w:rsid w:val="005C274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Heading2">
    <w:name w:val="Annex Heading 2"/>
    <w:basedOn w:val="Normal"/>
    <w:next w:val="BodyText"/>
    <w:rsid w:val="009140F0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9140F0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9140F0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9140F0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9140F0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9140F0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9140F0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9140F0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9140F0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9140F0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9140F0"/>
    <w:rPr>
      <w:rFonts w:ascii="Tahoma" w:eastAsia="Calibri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9140F0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9140F0"/>
    <w:rPr>
      <w:rFonts w:ascii="Arial" w:eastAsia="Calibri" w:hAnsi="Arial" w:cs="Calibri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9140F0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9140F0"/>
    <w:rPr>
      <w:rFonts w:ascii="Arial" w:eastAsia="Calibri" w:hAnsi="Arial" w:cs="Calibri"/>
      <w:sz w:val="22"/>
      <w:szCs w:val="22"/>
      <w:lang w:val="en-GB" w:eastAsia="de-DE"/>
    </w:rPr>
  </w:style>
  <w:style w:type="paragraph" w:customStyle="1" w:styleId="Bullet1">
    <w:name w:val="Bullet 1"/>
    <w:basedOn w:val="Normal"/>
    <w:qFormat/>
    <w:rsid w:val="009140F0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9140F0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9140F0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9140F0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9140F0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9140F0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rsid w:val="009140F0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styleId="FootnoteReference">
    <w:name w:val="footnote reference"/>
    <w:semiHidden/>
    <w:rsid w:val="009140F0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9140F0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9140F0"/>
    <w:rPr>
      <w:rFonts w:ascii="Arial" w:eastAsia="Calibri" w:hAnsi="Arial" w:cs="Calibri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9140F0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9140F0"/>
    <w:rPr>
      <w:rFonts w:ascii="Arial" w:eastAsia="Calibri" w:hAnsi="Arial" w:cs="Calibri"/>
      <w:sz w:val="22"/>
      <w:szCs w:val="2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9140F0"/>
    <w:rPr>
      <w:rFonts w:ascii="Arial" w:eastAsia="MS Mincho" w:hAnsi="Arial" w:cs="Times New Roman"/>
      <w:b/>
      <w:kern w:val="28"/>
      <w:sz w:val="22"/>
      <w:szCs w:val="20"/>
      <w:lang w:val="en-GB" w:eastAsia="de-DE"/>
    </w:rPr>
  </w:style>
  <w:style w:type="character" w:customStyle="1" w:styleId="Heading3Char">
    <w:name w:val="Heading 3 Char"/>
    <w:basedOn w:val="DefaultParagraphFont"/>
    <w:link w:val="Heading3"/>
    <w:rsid w:val="009140F0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rsid w:val="009140F0"/>
    <w:rPr>
      <w:rFonts w:ascii="Arial" w:eastAsia="Times New Roman" w:hAnsi="Arial" w:cs="Arial"/>
      <w:sz w:val="22"/>
      <w:szCs w:val="20"/>
      <w:lang w:val="en-GB" w:eastAsia="de-DE"/>
    </w:rPr>
  </w:style>
  <w:style w:type="character" w:customStyle="1" w:styleId="Heading5Char">
    <w:name w:val="Heading 5 Char"/>
    <w:basedOn w:val="DefaultParagraphFont"/>
    <w:link w:val="Heading5"/>
    <w:rsid w:val="009140F0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9140F0"/>
    <w:rPr>
      <w:rFonts w:ascii="Arial" w:hAnsi="Arial" w:cs="Arial"/>
      <w:b/>
      <w:bCs/>
      <w:sz w:val="22"/>
      <w:szCs w:val="22"/>
      <w:lang w:val="en-GB" w:eastAsia="en-GB"/>
    </w:rPr>
  </w:style>
  <w:style w:type="character" w:customStyle="1" w:styleId="Heading7Char">
    <w:name w:val="Heading 7 Char"/>
    <w:basedOn w:val="DefaultParagraphFont"/>
    <w:link w:val="Heading7"/>
    <w:semiHidden/>
    <w:rsid w:val="009140F0"/>
    <w:rPr>
      <w:rFonts w:ascii="Arial" w:hAnsi="Arial" w:cs="Arial"/>
      <w:sz w:val="22"/>
      <w:szCs w:val="22"/>
      <w:lang w:val="en-GB" w:eastAsia="en-GB"/>
    </w:rPr>
  </w:style>
  <w:style w:type="character" w:customStyle="1" w:styleId="Heading8Char">
    <w:name w:val="Heading 8 Char"/>
    <w:basedOn w:val="DefaultParagraphFont"/>
    <w:link w:val="Heading8"/>
    <w:semiHidden/>
    <w:rsid w:val="009140F0"/>
    <w:rPr>
      <w:rFonts w:ascii="Arial" w:hAnsi="Arial" w:cs="Arial"/>
      <w:i/>
      <w:iCs/>
      <w:sz w:val="22"/>
      <w:szCs w:val="22"/>
      <w:lang w:val="en-GB" w:eastAsia="en-GB"/>
    </w:rPr>
  </w:style>
  <w:style w:type="character" w:customStyle="1" w:styleId="Heading9Char">
    <w:name w:val="Heading 9 Char"/>
    <w:basedOn w:val="DefaultParagraphFont"/>
    <w:link w:val="Heading9"/>
    <w:semiHidden/>
    <w:rsid w:val="009140F0"/>
    <w:rPr>
      <w:rFonts w:asciiTheme="majorHAnsi" w:eastAsiaTheme="majorEastAsia" w:hAnsiTheme="majorHAnsi" w:cstheme="majorBidi"/>
      <w:sz w:val="22"/>
      <w:szCs w:val="22"/>
      <w:lang w:val="en-GB" w:eastAsia="en-GB"/>
    </w:rPr>
  </w:style>
  <w:style w:type="paragraph" w:customStyle="1" w:styleId="List1">
    <w:name w:val="List 1"/>
    <w:basedOn w:val="Normal"/>
    <w:qFormat/>
    <w:rsid w:val="009140F0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9140F0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9140F0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9140F0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9140F0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9140F0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9140F0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9140F0"/>
  </w:style>
  <w:style w:type="paragraph" w:styleId="TableofFigures">
    <w:name w:val="table of figures"/>
    <w:basedOn w:val="Normal"/>
    <w:next w:val="Normal"/>
    <w:uiPriority w:val="99"/>
    <w:rsid w:val="00CB65A2"/>
    <w:pPr>
      <w:tabs>
        <w:tab w:val="right" w:pos="9639"/>
      </w:tabs>
      <w:spacing w:before="60" w:after="60"/>
      <w:ind w:left="1418" w:hanging="1418"/>
      <w:jc w:val="both"/>
    </w:pPr>
    <w:rPr>
      <w:rFonts w:eastAsia="Times New Roman" w:cs="Times New Roman"/>
      <w:szCs w:val="24"/>
    </w:rPr>
  </w:style>
  <w:style w:type="paragraph" w:customStyle="1" w:styleId="Table">
    <w:name w:val="Table_#"/>
    <w:basedOn w:val="Normal"/>
    <w:next w:val="Normal"/>
    <w:qFormat/>
    <w:rsid w:val="009140F0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qFormat/>
    <w:rsid w:val="009140F0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9140F0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uiPriority w:val="39"/>
    <w:rsid w:val="00CB65A2"/>
    <w:pPr>
      <w:tabs>
        <w:tab w:val="left" w:pos="567"/>
        <w:tab w:val="right" w:pos="9639"/>
      </w:tabs>
      <w:spacing w:after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autoRedefine/>
    <w:uiPriority w:val="39"/>
    <w:rsid w:val="004B0372"/>
    <w:pPr>
      <w:tabs>
        <w:tab w:val="right" w:pos="9639"/>
      </w:tabs>
      <w:spacing w:before="120" w:after="120"/>
      <w:ind w:left="851" w:hanging="851"/>
    </w:pPr>
    <w:rPr>
      <w:rFonts w:eastAsia="Times New Roman" w:cs="Times New Roman"/>
      <w:bCs/>
      <w:szCs w:val="20"/>
    </w:rPr>
  </w:style>
  <w:style w:type="paragraph" w:styleId="TOC3">
    <w:name w:val="toc 3"/>
    <w:basedOn w:val="Normal"/>
    <w:next w:val="Normal"/>
    <w:uiPriority w:val="39"/>
    <w:rsid w:val="00CB65A2"/>
    <w:pPr>
      <w:tabs>
        <w:tab w:val="right" w:pos="9639"/>
      </w:tabs>
      <w:spacing w:before="60" w:after="60"/>
      <w:ind w:left="2269" w:right="284" w:hanging="851"/>
    </w:pPr>
    <w:rPr>
      <w:noProof/>
      <w:sz w:val="20"/>
      <w:lang w:eastAsia="en-GB"/>
    </w:rPr>
  </w:style>
  <w:style w:type="paragraph" w:styleId="TOC4">
    <w:name w:val="toc 4"/>
    <w:basedOn w:val="Normal"/>
    <w:next w:val="Normal"/>
    <w:uiPriority w:val="39"/>
    <w:rsid w:val="009140F0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</w:rPr>
  </w:style>
  <w:style w:type="paragraph" w:styleId="TOC5">
    <w:name w:val="toc 5"/>
    <w:basedOn w:val="Normal"/>
    <w:next w:val="Normal"/>
    <w:autoRedefine/>
    <w:uiPriority w:val="39"/>
    <w:rsid w:val="00CB65A2"/>
    <w:pPr>
      <w:spacing w:after="120"/>
      <w:ind w:left="1418" w:right="-284" w:hanging="1418"/>
      <w:jc w:val="both"/>
    </w:pPr>
    <w:rPr>
      <w:rFonts w:eastAsia="Times New Roman" w:cs="Times New Roman"/>
      <w:b/>
    </w:rPr>
  </w:style>
  <w:style w:type="paragraph" w:styleId="TOC6">
    <w:name w:val="toc 6"/>
    <w:basedOn w:val="Normal"/>
    <w:next w:val="Normal"/>
    <w:autoRedefine/>
    <w:rsid w:val="009140F0"/>
    <w:pPr>
      <w:ind w:left="110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rsid w:val="009140F0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9140F0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9140F0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A32011"/>
    <w:rPr>
      <w:rFonts w:ascii="Arial" w:hAnsi="Arial" w:cs="Arial"/>
      <w:sz w:val="22"/>
      <w:szCs w:val="22"/>
      <w:lang w:val="en-GB"/>
    </w:rPr>
  </w:style>
  <w:style w:type="paragraph" w:styleId="Subtitle">
    <w:name w:val="Subtitle"/>
    <w:basedOn w:val="Normal"/>
    <w:next w:val="Normal"/>
    <w:link w:val="SubtitleChar"/>
    <w:uiPriority w:val="11"/>
    <w:rsid w:val="00A320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32011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styleId="Emphasis">
    <w:name w:val="Emphasis"/>
    <w:basedOn w:val="DefaultParagraphFont"/>
    <w:uiPriority w:val="20"/>
    <w:rsid w:val="00A32011"/>
    <w:rPr>
      <w:i/>
      <w:iCs/>
    </w:rPr>
  </w:style>
  <w:style w:type="character" w:styleId="IntenseEmphasis">
    <w:name w:val="Intense Emphasis"/>
    <w:basedOn w:val="DefaultParagraphFont"/>
    <w:uiPriority w:val="21"/>
    <w:rsid w:val="00A32011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rsid w:val="00A32011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A320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32011"/>
    <w:rPr>
      <w:rFonts w:ascii="Arial" w:hAnsi="Arial" w:cs="Arial"/>
      <w:i/>
      <w:iCs/>
      <w:color w:val="000000" w:themeColor="text1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A3201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2011"/>
    <w:rPr>
      <w:rFonts w:ascii="Arial" w:hAnsi="Arial" w:cs="Arial"/>
      <w:b/>
      <w:bCs/>
      <w:i/>
      <w:iCs/>
      <w:color w:val="4F81BD" w:themeColor="accent1"/>
      <w:sz w:val="22"/>
      <w:szCs w:val="22"/>
      <w:lang w:val="en-GB"/>
    </w:rPr>
  </w:style>
  <w:style w:type="character" w:styleId="IntenseReference">
    <w:name w:val="Intense Reference"/>
    <w:basedOn w:val="DefaultParagraphFont"/>
    <w:uiPriority w:val="32"/>
    <w:rsid w:val="00A32011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A32011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rsid w:val="00A32011"/>
    <w:pPr>
      <w:ind w:left="720"/>
      <w:contextualSpacing/>
    </w:pPr>
  </w:style>
  <w:style w:type="paragraph" w:customStyle="1" w:styleId="ActionItem">
    <w:name w:val="Action Item"/>
    <w:basedOn w:val="Normal"/>
    <w:next w:val="Normal"/>
    <w:link w:val="ActionItemChar"/>
    <w:rsid w:val="00946FD4"/>
    <w:pPr>
      <w:spacing w:before="240" w:after="240"/>
    </w:pPr>
    <w:rPr>
      <w:rFonts w:eastAsia="Calibri" w:cs="Calibri"/>
      <w:i/>
      <w:sz w:val="24"/>
      <w:lang w:eastAsia="en-GB"/>
    </w:rPr>
  </w:style>
  <w:style w:type="character" w:customStyle="1" w:styleId="ActionItemChar">
    <w:name w:val="Action Item Char"/>
    <w:link w:val="ActionItem"/>
    <w:rsid w:val="000C54DB"/>
    <w:rPr>
      <w:rFonts w:ascii="Arial" w:eastAsia="Calibri" w:hAnsi="Arial" w:cs="Calibri"/>
      <w:i/>
      <w:szCs w:val="22"/>
      <w:lang w:val="en-GB" w:eastAsia="en-GB"/>
    </w:rPr>
  </w:style>
  <w:style w:type="paragraph" w:customStyle="1" w:styleId="ActionIALA">
    <w:name w:val="Action IALA"/>
    <w:basedOn w:val="Normal"/>
    <w:next w:val="BodyText"/>
    <w:rsid w:val="00946FD4"/>
    <w:pPr>
      <w:spacing w:before="120" w:after="120"/>
      <w:jc w:val="both"/>
    </w:pPr>
    <w:rPr>
      <w:rFonts w:eastAsia="MS Mincho"/>
      <w:i/>
      <w:iCs/>
      <w:lang w:eastAsia="en-GB"/>
    </w:rPr>
  </w:style>
  <w:style w:type="paragraph" w:customStyle="1" w:styleId="ActionMember">
    <w:name w:val="Action Member"/>
    <w:basedOn w:val="Normal"/>
    <w:next w:val="Normal"/>
    <w:rsid w:val="00946FD4"/>
    <w:pPr>
      <w:spacing w:after="120"/>
      <w:jc w:val="both"/>
    </w:pPr>
    <w:rPr>
      <w:rFonts w:eastAsia="MS Mincho" w:cs="Calibri"/>
      <w:i/>
      <w:iCs/>
      <w:lang w:eastAsia="ja-JP"/>
    </w:rPr>
  </w:style>
  <w:style w:type="paragraph" w:customStyle="1" w:styleId="ActionWWA">
    <w:name w:val="Action WWA"/>
    <w:basedOn w:val="Normal"/>
    <w:next w:val="BodyText"/>
    <w:rsid w:val="00197C40"/>
    <w:pPr>
      <w:spacing w:before="120" w:after="120"/>
      <w:jc w:val="both"/>
    </w:pPr>
    <w:rPr>
      <w:i/>
    </w:rPr>
  </w:style>
  <w:style w:type="paragraph" w:styleId="ListNumber">
    <w:name w:val="List Number"/>
    <w:basedOn w:val="Normal"/>
    <w:rsid w:val="00B45EA2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1372</Words>
  <Characters>7827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Meon Maritime</Company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Hadley</dc:creator>
  <cp:lastModifiedBy>Michael Hadley</cp:lastModifiedBy>
  <cp:revision>5</cp:revision>
  <dcterms:created xsi:type="dcterms:W3CDTF">2012-09-27T09:14:00Z</dcterms:created>
  <dcterms:modified xsi:type="dcterms:W3CDTF">2012-09-28T08:12:00Z</dcterms:modified>
</cp:coreProperties>
</file>